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FE6A56" w14:textId="77777777" w:rsidR="002A636C" w:rsidRPr="002200AF" w:rsidRDefault="002A636C" w:rsidP="002A636C">
      <w:pPr>
        <w:jc w:val="both"/>
        <w:rPr>
          <w:rFonts w:ascii="Arial Narrow" w:hAnsi="Arial Narrow"/>
          <w:b/>
          <w:sz w:val="24"/>
          <w:szCs w:val="28"/>
        </w:rPr>
      </w:pPr>
      <w:r w:rsidRPr="002200AF">
        <w:rPr>
          <w:rFonts w:ascii="Arial Narrow" w:hAnsi="Arial Narrow"/>
          <w:b/>
          <w:sz w:val="24"/>
          <w:szCs w:val="28"/>
        </w:rPr>
        <w:t>Opis predmetu zákazky/ Vzor vlastného návrhu plnenia</w:t>
      </w:r>
    </w:p>
    <w:p w14:paraId="12422E87" w14:textId="77777777" w:rsidR="00E36325" w:rsidRPr="002200AF" w:rsidRDefault="00E36325" w:rsidP="00FC4B93">
      <w:pPr>
        <w:pStyle w:val="Bezriadkovania"/>
        <w:spacing w:line="276" w:lineRule="auto"/>
        <w:contextualSpacing/>
        <w:rPr>
          <w:rFonts w:ascii="Arial Narrow" w:hAnsi="Arial Narrow"/>
          <w:b/>
          <w:sz w:val="24"/>
          <w:szCs w:val="24"/>
        </w:rPr>
      </w:pPr>
    </w:p>
    <w:p w14:paraId="0FFFADE3" w14:textId="349CF59A" w:rsidR="00E36325" w:rsidRPr="002200AF" w:rsidRDefault="00E36325" w:rsidP="002A5260">
      <w:pPr>
        <w:tabs>
          <w:tab w:val="clear" w:pos="2880"/>
          <w:tab w:val="left" w:pos="2977"/>
        </w:tabs>
        <w:ind w:left="2977" w:hanging="2257"/>
        <w:jc w:val="both"/>
        <w:rPr>
          <w:rFonts w:ascii="Arial Narrow" w:hAnsi="Arial Narrow" w:cs="Arial"/>
          <w:sz w:val="22"/>
          <w:szCs w:val="22"/>
        </w:rPr>
      </w:pPr>
      <w:r w:rsidRPr="002200AF">
        <w:rPr>
          <w:rFonts w:ascii="Arial Narrow" w:hAnsi="Arial Narrow"/>
          <w:b/>
          <w:sz w:val="22"/>
          <w:szCs w:val="22"/>
        </w:rPr>
        <w:t>Názov predmetu zákazky:</w:t>
      </w:r>
      <w:r w:rsidR="002A5260" w:rsidRPr="002200AF">
        <w:rPr>
          <w:rFonts w:ascii="Arial Narrow" w:hAnsi="Arial Narrow"/>
          <w:sz w:val="22"/>
          <w:szCs w:val="22"/>
        </w:rPr>
        <w:t xml:space="preserve">  </w:t>
      </w:r>
      <w:r w:rsidR="002A5260" w:rsidRPr="002200AF">
        <w:rPr>
          <w:rFonts w:ascii="Arial Narrow" w:hAnsi="Arial Narrow" w:cs="Helvetica"/>
          <w:sz w:val="22"/>
          <w:szCs w:val="22"/>
          <w:shd w:val="clear" w:color="auto" w:fill="FFFFFF"/>
        </w:rPr>
        <w:t xml:space="preserve">Zabezpečenie výkonných fotoaparátov na dokumentovanie priestupkov na    veľké vzdialenosti </w:t>
      </w:r>
      <w:r w:rsidR="00602851" w:rsidRPr="002200AF">
        <w:rPr>
          <w:rFonts w:ascii="Arial Narrow" w:hAnsi="Arial Narrow" w:cs="Helvetica"/>
          <w:sz w:val="22"/>
          <w:szCs w:val="22"/>
          <w:shd w:val="clear" w:color="auto" w:fill="FFFFFF"/>
        </w:rPr>
        <w:t>(</w:t>
      </w:r>
      <w:r w:rsidR="008C7B11" w:rsidRPr="002200AF">
        <w:rPr>
          <w:rFonts w:ascii="Arial Narrow" w:hAnsi="Arial Narrow" w:cs="Helvetica"/>
          <w:sz w:val="22"/>
          <w:szCs w:val="22"/>
          <w:shd w:val="clear" w:color="auto" w:fill="FFFFFF"/>
        </w:rPr>
        <w:t>ID zákazky</w:t>
      </w:r>
      <w:r w:rsidR="00F20B8E" w:rsidRPr="002200AF">
        <w:rPr>
          <w:rFonts w:ascii="Arial Narrow" w:hAnsi="Arial Narrow" w:cs="Helvetica"/>
          <w:sz w:val="22"/>
          <w:szCs w:val="22"/>
          <w:shd w:val="clear" w:color="auto" w:fill="FFFFFF"/>
        </w:rPr>
        <w:t xml:space="preserve"> </w:t>
      </w:r>
      <w:r w:rsidR="002A5260" w:rsidRPr="002200AF">
        <w:rPr>
          <w:rFonts w:ascii="Arial Narrow" w:hAnsi="Arial Narrow" w:cs="Helvetica"/>
          <w:sz w:val="22"/>
          <w:szCs w:val="22"/>
          <w:shd w:val="clear" w:color="auto" w:fill="FFFFFF"/>
        </w:rPr>
        <w:t>69003</w:t>
      </w:r>
      <w:r w:rsidR="00E25256" w:rsidRPr="002200AF">
        <w:rPr>
          <w:rFonts w:ascii="Arial Narrow" w:hAnsi="Arial Narrow" w:cs="Helvetica"/>
          <w:sz w:val="22"/>
          <w:szCs w:val="22"/>
          <w:shd w:val="clear" w:color="auto" w:fill="FFFFFF"/>
        </w:rPr>
        <w:t>)</w:t>
      </w:r>
    </w:p>
    <w:p w14:paraId="5EBEA3D2" w14:textId="77777777" w:rsidR="00E36325" w:rsidRPr="002200AF" w:rsidRDefault="00E36325" w:rsidP="00FC4B93">
      <w:pPr>
        <w:pStyle w:val="Odsekzoznamu"/>
        <w:tabs>
          <w:tab w:val="clear" w:pos="2160"/>
          <w:tab w:val="clear" w:pos="2880"/>
          <w:tab w:val="clear" w:pos="4500"/>
        </w:tabs>
        <w:spacing w:line="276" w:lineRule="auto"/>
        <w:ind w:left="426"/>
        <w:contextualSpacing/>
        <w:rPr>
          <w:rFonts w:ascii="Arial Narrow" w:hAnsi="Arial Narrow"/>
          <w:sz w:val="22"/>
          <w:szCs w:val="22"/>
        </w:rPr>
      </w:pPr>
    </w:p>
    <w:p w14:paraId="529F9EA2" w14:textId="093CCDEF" w:rsidR="009C64DB" w:rsidRPr="002200AF" w:rsidRDefault="003C272B" w:rsidP="003C272B">
      <w:pPr>
        <w:pStyle w:val="Odsekzoznamu"/>
        <w:numPr>
          <w:ilvl w:val="0"/>
          <w:numId w:val="7"/>
        </w:numPr>
        <w:tabs>
          <w:tab w:val="left" w:pos="708"/>
        </w:tabs>
        <w:spacing w:line="276" w:lineRule="auto"/>
        <w:contextualSpacing/>
        <w:jc w:val="both"/>
        <w:rPr>
          <w:rFonts w:ascii="Arial Narrow" w:hAnsi="Arial Narrow"/>
          <w:sz w:val="22"/>
          <w:szCs w:val="22"/>
          <w:lang w:val="sk-SK"/>
        </w:rPr>
      </w:pPr>
      <w:r w:rsidRPr="002200AF">
        <w:rPr>
          <w:rFonts w:ascii="Arial Narrow" w:eastAsia="Calibri" w:hAnsi="Arial Narrow"/>
          <w:sz w:val="22"/>
          <w:szCs w:val="22"/>
          <w:lang w:val="sk-SK" w:eastAsia="sk-SK"/>
        </w:rPr>
        <w:t xml:space="preserve">Predmetom zákazky je dodanie výkonných fotoaparátov na dokumentovanie priestupku pre dopravnú políciu </w:t>
      </w:r>
      <w:r w:rsidR="00E91015" w:rsidRPr="002200AF">
        <w:rPr>
          <w:rFonts w:ascii="Arial Narrow" w:eastAsia="Calibri" w:hAnsi="Arial Narrow"/>
          <w:sz w:val="22"/>
          <w:szCs w:val="22"/>
          <w:lang w:val="sk-SK" w:eastAsia="sk-SK"/>
        </w:rPr>
        <w:t>a s tým súvisiace služby</w:t>
      </w:r>
      <w:r w:rsidR="00F95287" w:rsidRPr="002200AF">
        <w:rPr>
          <w:rFonts w:ascii="Arial Narrow" w:eastAsia="Calibri" w:hAnsi="Arial Narrow"/>
          <w:sz w:val="22"/>
          <w:szCs w:val="22"/>
          <w:lang w:val="sk-SK" w:eastAsia="sk-SK"/>
        </w:rPr>
        <w:t>.</w:t>
      </w:r>
    </w:p>
    <w:p w14:paraId="5095838B" w14:textId="77777777" w:rsidR="00444A26" w:rsidRPr="002200AF" w:rsidRDefault="00444A26" w:rsidP="000D0F2D">
      <w:pPr>
        <w:tabs>
          <w:tab w:val="left" w:pos="708"/>
        </w:tabs>
        <w:spacing w:line="276" w:lineRule="auto"/>
        <w:contextualSpacing/>
        <w:jc w:val="both"/>
        <w:rPr>
          <w:rFonts w:ascii="Arial Narrow" w:hAnsi="Arial Narrow"/>
          <w:sz w:val="22"/>
          <w:szCs w:val="22"/>
        </w:rPr>
      </w:pPr>
    </w:p>
    <w:p w14:paraId="2BF0BF3D" w14:textId="733B897D" w:rsidR="00700A6A" w:rsidRPr="002200AF" w:rsidRDefault="00E91015" w:rsidP="00700A6A">
      <w:pPr>
        <w:pStyle w:val="Odsekzoznamu"/>
        <w:numPr>
          <w:ilvl w:val="0"/>
          <w:numId w:val="7"/>
        </w:numPr>
        <w:tabs>
          <w:tab w:val="left" w:pos="708"/>
        </w:tabs>
        <w:spacing w:line="276" w:lineRule="auto"/>
        <w:contextualSpacing/>
        <w:jc w:val="both"/>
        <w:rPr>
          <w:rFonts w:ascii="Arial Narrow" w:eastAsia="Calibri" w:hAnsi="Arial Narrow"/>
          <w:sz w:val="22"/>
          <w:szCs w:val="22"/>
          <w:lang w:val="sk-SK" w:eastAsia="sk-SK"/>
        </w:rPr>
      </w:pPr>
      <w:r w:rsidRPr="002200AF">
        <w:rPr>
          <w:rFonts w:ascii="Arial Narrow" w:hAnsi="Arial Narrow"/>
          <w:sz w:val="22"/>
          <w:szCs w:val="22"/>
        </w:rPr>
        <w:t>Predmet zákazky bude financovaný z rozpočtových prostriedkov verejného obstarávateľa</w:t>
      </w:r>
      <w:r w:rsidR="00700A6A" w:rsidRPr="002200AF">
        <w:rPr>
          <w:rFonts w:ascii="Arial Narrow" w:eastAsia="Calibri" w:hAnsi="Arial Narrow"/>
          <w:sz w:val="22"/>
          <w:szCs w:val="22"/>
          <w:lang w:val="sk-SK" w:eastAsia="sk-SK"/>
        </w:rPr>
        <w:t>.</w:t>
      </w:r>
    </w:p>
    <w:p w14:paraId="5B2D9B70" w14:textId="77777777" w:rsidR="004910ED" w:rsidRPr="002200AF" w:rsidRDefault="004910ED" w:rsidP="000D0F2D">
      <w:pPr>
        <w:tabs>
          <w:tab w:val="left" w:pos="708"/>
        </w:tabs>
        <w:spacing w:line="276" w:lineRule="auto"/>
        <w:ind w:left="720"/>
        <w:contextualSpacing/>
        <w:jc w:val="both"/>
        <w:rPr>
          <w:rFonts w:ascii="Arial Narrow" w:hAnsi="Arial Narrow"/>
          <w:sz w:val="22"/>
          <w:szCs w:val="22"/>
        </w:rPr>
      </w:pPr>
    </w:p>
    <w:p w14:paraId="7FB0FC8A" w14:textId="77777777" w:rsidR="00F17129" w:rsidRPr="002200AF" w:rsidRDefault="009624C9" w:rsidP="000D0F2D">
      <w:pPr>
        <w:pStyle w:val="Odsekzoznamu"/>
        <w:numPr>
          <w:ilvl w:val="0"/>
          <w:numId w:val="7"/>
        </w:numPr>
        <w:tabs>
          <w:tab w:val="left" w:pos="708"/>
        </w:tabs>
        <w:spacing w:line="276" w:lineRule="auto"/>
        <w:contextualSpacing/>
        <w:jc w:val="both"/>
        <w:rPr>
          <w:rFonts w:ascii="Arial Narrow" w:hAnsi="Arial Narrow"/>
          <w:sz w:val="22"/>
          <w:szCs w:val="22"/>
          <w:lang w:val="sk-SK"/>
        </w:rPr>
      </w:pPr>
      <w:r w:rsidRPr="002200AF">
        <w:rPr>
          <w:rFonts w:ascii="Arial Narrow" w:hAnsi="Arial Narrow"/>
          <w:b/>
          <w:sz w:val="22"/>
          <w:szCs w:val="22"/>
        </w:rPr>
        <w:t>Hlavný kód CPV:</w:t>
      </w:r>
    </w:p>
    <w:p w14:paraId="5C6D58EA" w14:textId="1DC5503C" w:rsidR="00C95A29" w:rsidRPr="002200AF" w:rsidRDefault="00E91015" w:rsidP="000D0F2D">
      <w:pPr>
        <w:pStyle w:val="Odsekzoznamu"/>
        <w:tabs>
          <w:tab w:val="clear" w:pos="2160"/>
          <w:tab w:val="clear" w:pos="2880"/>
          <w:tab w:val="clear" w:pos="4500"/>
        </w:tabs>
        <w:spacing w:line="276" w:lineRule="auto"/>
        <w:ind w:left="720"/>
        <w:contextualSpacing/>
        <w:jc w:val="both"/>
        <w:rPr>
          <w:rFonts w:ascii="Arial Narrow" w:hAnsi="Arial Narrow"/>
          <w:sz w:val="22"/>
          <w:szCs w:val="22"/>
          <w:lang w:val="sk-SK"/>
        </w:rPr>
      </w:pPr>
      <w:r w:rsidRPr="002200AF">
        <w:rPr>
          <w:rFonts w:ascii="Arial Narrow" w:hAnsi="Arial Narrow"/>
          <w:sz w:val="22"/>
          <w:szCs w:val="22"/>
          <w:lang w:val="sk-SK"/>
        </w:rPr>
        <w:t>38651600 – 9</w:t>
      </w:r>
      <w:r w:rsidRPr="002200AF">
        <w:rPr>
          <w:rFonts w:ascii="Arial Narrow" w:hAnsi="Arial Narrow"/>
          <w:sz w:val="22"/>
          <w:szCs w:val="22"/>
          <w:lang w:val="sk-SK"/>
        </w:rPr>
        <w:tab/>
        <w:t>Digitálne fotoaparáty</w:t>
      </w:r>
    </w:p>
    <w:p w14:paraId="69F8E40B" w14:textId="77777777" w:rsidR="00F33C1E" w:rsidRPr="002200AF" w:rsidRDefault="003D72D3" w:rsidP="000D0F2D">
      <w:pPr>
        <w:pStyle w:val="Odsekzoznamu"/>
        <w:tabs>
          <w:tab w:val="clear" w:pos="2160"/>
          <w:tab w:val="clear" w:pos="2880"/>
          <w:tab w:val="clear" w:pos="4500"/>
        </w:tabs>
        <w:spacing w:line="276" w:lineRule="auto"/>
        <w:ind w:left="720"/>
        <w:contextualSpacing/>
        <w:jc w:val="both"/>
        <w:rPr>
          <w:rFonts w:ascii="Arial Narrow" w:eastAsia="Calibri" w:hAnsi="Arial Narrow"/>
          <w:b/>
          <w:sz w:val="22"/>
          <w:szCs w:val="22"/>
          <w:lang w:val="sk-SK" w:eastAsia="sk-SK"/>
        </w:rPr>
      </w:pPr>
      <w:r w:rsidRPr="002200AF">
        <w:rPr>
          <w:rFonts w:ascii="Arial Narrow" w:eastAsia="Calibri" w:hAnsi="Arial Narrow"/>
          <w:b/>
          <w:sz w:val="22"/>
          <w:szCs w:val="22"/>
          <w:lang w:val="sk-SK" w:eastAsia="sk-SK"/>
        </w:rPr>
        <w:t>Doplňujúci</w:t>
      </w:r>
      <w:r w:rsidR="00F33C1E" w:rsidRPr="002200AF">
        <w:rPr>
          <w:rFonts w:ascii="Arial Narrow" w:eastAsia="Calibri" w:hAnsi="Arial Narrow"/>
          <w:b/>
          <w:sz w:val="22"/>
          <w:szCs w:val="22"/>
          <w:lang w:val="sk-SK" w:eastAsia="sk-SK"/>
        </w:rPr>
        <w:t xml:space="preserve"> kód CPV:</w:t>
      </w:r>
    </w:p>
    <w:p w14:paraId="0C516E70" w14:textId="77777777" w:rsidR="00F33C1E" w:rsidRPr="002200AF" w:rsidRDefault="00F33C1E" w:rsidP="000D0F2D">
      <w:pPr>
        <w:pStyle w:val="Odsekzoznamu"/>
        <w:tabs>
          <w:tab w:val="clear" w:pos="2160"/>
          <w:tab w:val="clear" w:pos="2880"/>
          <w:tab w:val="clear" w:pos="4500"/>
        </w:tabs>
        <w:spacing w:line="276" w:lineRule="auto"/>
        <w:ind w:left="720"/>
        <w:contextualSpacing/>
        <w:jc w:val="both"/>
        <w:rPr>
          <w:rFonts w:ascii="Arial Narrow" w:hAnsi="Arial Narrow"/>
          <w:sz w:val="22"/>
          <w:szCs w:val="22"/>
          <w:lang w:val="sk-SK"/>
        </w:rPr>
      </w:pPr>
      <w:r w:rsidRPr="002200AF">
        <w:rPr>
          <w:rFonts w:ascii="Arial Narrow" w:hAnsi="Arial Narrow"/>
          <w:sz w:val="22"/>
          <w:szCs w:val="22"/>
          <w:lang w:val="sk-SK"/>
        </w:rPr>
        <w:t>60000000-8</w:t>
      </w:r>
      <w:r w:rsidRPr="002200AF">
        <w:rPr>
          <w:rFonts w:ascii="Arial Narrow" w:hAnsi="Arial Narrow"/>
          <w:sz w:val="22"/>
          <w:szCs w:val="22"/>
          <w:lang w:val="sk-SK"/>
        </w:rPr>
        <w:tab/>
        <w:t>Dopravné služby (bez prepravy odpadu)</w:t>
      </w:r>
    </w:p>
    <w:p w14:paraId="2B067C81" w14:textId="77777777" w:rsidR="00F33C1E" w:rsidRPr="002200AF" w:rsidRDefault="00F33C1E" w:rsidP="000D0F2D">
      <w:pPr>
        <w:pStyle w:val="Odsekzoznamu"/>
        <w:tabs>
          <w:tab w:val="clear" w:pos="2160"/>
          <w:tab w:val="clear" w:pos="2880"/>
          <w:tab w:val="clear" w:pos="4500"/>
        </w:tabs>
        <w:spacing w:line="276" w:lineRule="auto"/>
        <w:ind w:left="720"/>
        <w:contextualSpacing/>
        <w:jc w:val="both"/>
        <w:rPr>
          <w:rFonts w:ascii="Arial Narrow" w:eastAsia="Calibri" w:hAnsi="Arial Narrow"/>
          <w:sz w:val="22"/>
          <w:szCs w:val="22"/>
          <w:lang w:val="sk-SK" w:eastAsia="sk-SK"/>
        </w:rPr>
      </w:pPr>
    </w:p>
    <w:p w14:paraId="32E33515" w14:textId="77777777" w:rsidR="00F17129" w:rsidRPr="002200AF" w:rsidRDefault="00F17129" w:rsidP="000D0F2D">
      <w:pPr>
        <w:pStyle w:val="Odsekzoznamu"/>
        <w:numPr>
          <w:ilvl w:val="0"/>
          <w:numId w:val="7"/>
        </w:numPr>
        <w:tabs>
          <w:tab w:val="clear" w:pos="2160"/>
          <w:tab w:val="clear" w:pos="2880"/>
          <w:tab w:val="clear" w:pos="4500"/>
        </w:tabs>
        <w:spacing w:line="276" w:lineRule="auto"/>
        <w:contextualSpacing/>
        <w:jc w:val="both"/>
        <w:rPr>
          <w:rFonts w:ascii="Arial Narrow" w:hAnsi="Arial Narrow"/>
          <w:sz w:val="22"/>
          <w:szCs w:val="22"/>
          <w:lang w:val="sk-SK"/>
        </w:rPr>
      </w:pPr>
      <w:r w:rsidRPr="002200AF">
        <w:rPr>
          <w:rFonts w:ascii="Arial Narrow" w:hAnsi="Arial Narrow"/>
          <w:b/>
          <w:sz w:val="22"/>
          <w:szCs w:val="22"/>
          <w:lang w:val="sk-SK"/>
        </w:rPr>
        <w:t>S tovarom sa požaduje  zabezpečiť aj tieto súvisiace služby:</w:t>
      </w:r>
    </w:p>
    <w:p w14:paraId="517846C3" w14:textId="77777777" w:rsidR="00F17129" w:rsidRPr="002200AF" w:rsidRDefault="00F17129" w:rsidP="000D0F2D">
      <w:pPr>
        <w:pStyle w:val="Odsekzoznamu"/>
        <w:numPr>
          <w:ilvl w:val="0"/>
          <w:numId w:val="8"/>
        </w:numPr>
        <w:tabs>
          <w:tab w:val="clear" w:pos="2160"/>
          <w:tab w:val="clear" w:pos="2880"/>
          <w:tab w:val="clear" w:pos="4500"/>
        </w:tabs>
        <w:spacing w:line="276" w:lineRule="auto"/>
        <w:contextualSpacing/>
        <w:jc w:val="both"/>
        <w:rPr>
          <w:rFonts w:ascii="Arial Narrow" w:hAnsi="Arial Narrow"/>
          <w:sz w:val="22"/>
          <w:szCs w:val="22"/>
        </w:rPr>
      </w:pPr>
      <w:r w:rsidRPr="002200AF">
        <w:rPr>
          <w:rFonts w:ascii="Arial Narrow" w:hAnsi="Arial Narrow"/>
          <w:sz w:val="22"/>
          <w:szCs w:val="22"/>
        </w:rPr>
        <w:t>dodanie tovaru do miesta dodania,</w:t>
      </w:r>
    </w:p>
    <w:p w14:paraId="0E3F8268" w14:textId="77777777" w:rsidR="003F10C9" w:rsidRPr="002200AF" w:rsidRDefault="00F17129" w:rsidP="000D0F2D">
      <w:pPr>
        <w:pStyle w:val="Odsekzoznamu"/>
        <w:numPr>
          <w:ilvl w:val="0"/>
          <w:numId w:val="8"/>
        </w:numPr>
        <w:tabs>
          <w:tab w:val="clear" w:pos="2160"/>
          <w:tab w:val="clear" w:pos="2880"/>
          <w:tab w:val="clear" w:pos="4500"/>
        </w:tabs>
        <w:spacing w:line="276" w:lineRule="auto"/>
        <w:contextualSpacing/>
        <w:jc w:val="both"/>
        <w:rPr>
          <w:rFonts w:ascii="Arial Narrow" w:hAnsi="Arial Narrow"/>
          <w:sz w:val="22"/>
          <w:szCs w:val="22"/>
        </w:rPr>
      </w:pPr>
      <w:r w:rsidRPr="002200AF">
        <w:rPr>
          <w:rFonts w:ascii="Arial Narrow" w:hAnsi="Arial Narrow"/>
          <w:sz w:val="22"/>
          <w:szCs w:val="22"/>
        </w:rPr>
        <w:t>vy</w:t>
      </w:r>
      <w:r w:rsidR="00A5294D" w:rsidRPr="002200AF">
        <w:rPr>
          <w:rFonts w:ascii="Arial Narrow" w:hAnsi="Arial Narrow"/>
          <w:sz w:val="22"/>
          <w:szCs w:val="22"/>
        </w:rPr>
        <w:t>loženie tovaru v mieste dodania</w:t>
      </w:r>
      <w:r w:rsidR="00515A5A" w:rsidRPr="002200AF">
        <w:rPr>
          <w:rFonts w:ascii="Arial Narrow" w:hAnsi="Arial Narrow"/>
          <w:sz w:val="22"/>
          <w:szCs w:val="22"/>
          <w:lang w:val="sk-SK"/>
        </w:rPr>
        <w:t>.</w:t>
      </w:r>
    </w:p>
    <w:p w14:paraId="357A81E9" w14:textId="77777777" w:rsidR="002A5808" w:rsidRPr="002200AF" w:rsidRDefault="002A5808" w:rsidP="000D0F2D">
      <w:pPr>
        <w:pStyle w:val="Odsekzoznamu"/>
        <w:tabs>
          <w:tab w:val="clear" w:pos="2160"/>
          <w:tab w:val="clear" w:pos="2880"/>
          <w:tab w:val="clear" w:pos="4500"/>
        </w:tabs>
        <w:spacing w:line="276" w:lineRule="auto"/>
        <w:ind w:left="1080"/>
        <w:contextualSpacing/>
        <w:jc w:val="both"/>
        <w:rPr>
          <w:rFonts w:ascii="Arial Narrow" w:hAnsi="Arial Narrow"/>
          <w:sz w:val="22"/>
          <w:szCs w:val="22"/>
        </w:rPr>
      </w:pPr>
    </w:p>
    <w:p w14:paraId="37D68EFA" w14:textId="77777777" w:rsidR="009B4615" w:rsidRPr="002200AF" w:rsidRDefault="00253BDD" w:rsidP="000D0F2D">
      <w:pPr>
        <w:pStyle w:val="Default"/>
        <w:numPr>
          <w:ilvl w:val="0"/>
          <w:numId w:val="7"/>
        </w:numPr>
        <w:spacing w:line="276" w:lineRule="auto"/>
        <w:contextualSpacing/>
        <w:jc w:val="both"/>
        <w:rPr>
          <w:rFonts w:ascii="Arial Narrow" w:eastAsia="Times New Roman" w:hAnsi="Arial Narrow" w:cs="Times New Roman"/>
          <w:color w:val="auto"/>
          <w:sz w:val="22"/>
          <w:szCs w:val="22"/>
          <w:lang w:eastAsia="cs-CZ"/>
        </w:rPr>
      </w:pPr>
      <w:r w:rsidRPr="002200AF">
        <w:rPr>
          <w:rFonts w:ascii="Arial Narrow" w:hAnsi="Arial Narrow"/>
          <w:color w:val="auto"/>
          <w:sz w:val="22"/>
          <w:szCs w:val="22"/>
        </w:rPr>
        <w:t>Verejný obstarávateľ</w:t>
      </w:r>
      <w:r w:rsidRPr="002200AF">
        <w:rPr>
          <w:rFonts w:ascii="Arial Narrow" w:eastAsia="Times New Roman" w:hAnsi="Arial Narrow"/>
          <w:color w:val="auto"/>
          <w:sz w:val="22"/>
          <w:szCs w:val="22"/>
          <w:lang w:eastAsia="cs-CZ"/>
        </w:rPr>
        <w:t xml:space="preserve"> si vyhradzuje právo prevziať iba tovar funkčný, bez zjavných vád, dodaný v kompletnom stave a v požadovanom množstve. V opačnom prípade si vyhradzuje právo nepodpísať dodací list, neprebrať dodaný tovar a nezaplatiť cenu za neprebraný tovar.</w:t>
      </w:r>
    </w:p>
    <w:p w14:paraId="3D37E3AA" w14:textId="77777777" w:rsidR="009B4615" w:rsidRPr="002200AF" w:rsidRDefault="009B4615" w:rsidP="000D0F2D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76" w:lineRule="auto"/>
        <w:contextualSpacing/>
        <w:jc w:val="both"/>
        <w:rPr>
          <w:rFonts w:ascii="Arial Narrow" w:hAnsi="Arial Narrow"/>
          <w:sz w:val="22"/>
          <w:szCs w:val="22"/>
        </w:rPr>
      </w:pPr>
    </w:p>
    <w:p w14:paraId="2425B83E" w14:textId="77777777" w:rsidR="009B4615" w:rsidRPr="002200AF" w:rsidRDefault="00253BDD" w:rsidP="000D0F2D">
      <w:pPr>
        <w:numPr>
          <w:ilvl w:val="0"/>
          <w:numId w:val="7"/>
        </w:numPr>
        <w:tabs>
          <w:tab w:val="clear" w:pos="2160"/>
          <w:tab w:val="clear" w:pos="2880"/>
          <w:tab w:val="clear" w:pos="4500"/>
        </w:tabs>
        <w:spacing w:after="60" w:line="276" w:lineRule="auto"/>
        <w:contextualSpacing/>
        <w:jc w:val="both"/>
        <w:rPr>
          <w:rFonts w:ascii="Arial Narrow" w:hAnsi="Arial Narrow"/>
          <w:sz w:val="22"/>
          <w:szCs w:val="22"/>
        </w:rPr>
      </w:pPr>
      <w:r w:rsidRPr="002200AF">
        <w:rPr>
          <w:rFonts w:ascii="Arial Narrow" w:hAnsi="Arial Narrow"/>
          <w:sz w:val="22"/>
          <w:szCs w:val="22"/>
        </w:rPr>
        <w:t>Tovar musí byť nový, nepoužívaný, zabalený v neporušených obaloch, nepoškodený.</w:t>
      </w:r>
    </w:p>
    <w:p w14:paraId="5619E0F0" w14:textId="77777777" w:rsidR="002D563F" w:rsidRPr="002200AF" w:rsidRDefault="002D563F" w:rsidP="000D0F2D">
      <w:pPr>
        <w:tabs>
          <w:tab w:val="clear" w:pos="2160"/>
          <w:tab w:val="clear" w:pos="2880"/>
          <w:tab w:val="clear" w:pos="4500"/>
        </w:tabs>
        <w:spacing w:after="60" w:line="276" w:lineRule="auto"/>
        <w:ind w:left="720"/>
        <w:contextualSpacing/>
        <w:jc w:val="both"/>
        <w:rPr>
          <w:rFonts w:ascii="Arial Narrow" w:hAnsi="Arial Narrow"/>
          <w:sz w:val="22"/>
          <w:szCs w:val="22"/>
        </w:rPr>
      </w:pPr>
    </w:p>
    <w:p w14:paraId="39D73CCA" w14:textId="77777777" w:rsidR="002D563F" w:rsidRPr="002200AF" w:rsidRDefault="002D563F" w:rsidP="000D0F2D">
      <w:pPr>
        <w:numPr>
          <w:ilvl w:val="0"/>
          <w:numId w:val="7"/>
        </w:numPr>
        <w:tabs>
          <w:tab w:val="clear" w:pos="2160"/>
          <w:tab w:val="clear" w:pos="2880"/>
          <w:tab w:val="clear" w:pos="4500"/>
        </w:tabs>
        <w:spacing w:after="60" w:line="276" w:lineRule="auto"/>
        <w:contextualSpacing/>
        <w:jc w:val="both"/>
        <w:rPr>
          <w:rFonts w:ascii="Arial Narrow" w:hAnsi="Arial Narrow"/>
          <w:sz w:val="22"/>
          <w:szCs w:val="22"/>
        </w:rPr>
      </w:pPr>
      <w:r w:rsidRPr="002200AF">
        <w:rPr>
          <w:rFonts w:ascii="Arial Narrow" w:hAnsi="Arial Narrow"/>
          <w:sz w:val="22"/>
          <w:szCs w:val="22"/>
        </w:rPr>
        <w:t xml:space="preserve">Tovar nesmie byť recyklovaný, repasovaný, renovovaný. </w:t>
      </w:r>
    </w:p>
    <w:p w14:paraId="1143F6EA" w14:textId="77777777" w:rsidR="00193F7D" w:rsidRPr="002200AF" w:rsidRDefault="00193F7D" w:rsidP="000D0F2D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60" w:line="276" w:lineRule="auto"/>
        <w:contextualSpacing/>
        <w:jc w:val="both"/>
        <w:rPr>
          <w:rFonts w:ascii="Arial Narrow" w:hAnsi="Arial Narrow"/>
          <w:sz w:val="22"/>
          <w:szCs w:val="22"/>
        </w:rPr>
      </w:pPr>
    </w:p>
    <w:p w14:paraId="77642733" w14:textId="77777777" w:rsidR="00DE230D" w:rsidRPr="002200AF" w:rsidRDefault="00685453" w:rsidP="000D0F2D">
      <w:pPr>
        <w:numPr>
          <w:ilvl w:val="0"/>
          <w:numId w:val="7"/>
        </w:numPr>
        <w:tabs>
          <w:tab w:val="clear" w:pos="2160"/>
          <w:tab w:val="clear" w:pos="2880"/>
          <w:tab w:val="clear" w:pos="4500"/>
        </w:tabs>
        <w:spacing w:after="60" w:line="276" w:lineRule="auto"/>
        <w:contextualSpacing/>
        <w:jc w:val="both"/>
        <w:rPr>
          <w:rFonts w:ascii="Arial Narrow" w:hAnsi="Arial Narrow"/>
          <w:sz w:val="22"/>
          <w:szCs w:val="22"/>
        </w:rPr>
      </w:pPr>
      <w:r w:rsidRPr="002200AF">
        <w:rPr>
          <w:rFonts w:ascii="Arial Narrow" w:hAnsi="Arial Narrow"/>
          <w:sz w:val="22"/>
          <w:szCs w:val="22"/>
        </w:rPr>
        <w:t>Verejný obstarávateľ</w:t>
      </w:r>
      <w:r w:rsidR="00191BE7" w:rsidRPr="002200AF">
        <w:rPr>
          <w:rFonts w:ascii="Arial Narrow" w:hAnsi="Arial Narrow"/>
          <w:sz w:val="22"/>
          <w:szCs w:val="22"/>
        </w:rPr>
        <w:t xml:space="preserve"> požaduje na dodaný tovar min. </w:t>
      </w:r>
      <w:r w:rsidR="00107017" w:rsidRPr="002200AF">
        <w:rPr>
          <w:rFonts w:ascii="Arial Narrow" w:hAnsi="Arial Narrow"/>
          <w:sz w:val="22"/>
          <w:szCs w:val="22"/>
        </w:rPr>
        <w:t>24</w:t>
      </w:r>
      <w:r w:rsidR="0026458F" w:rsidRPr="002200AF">
        <w:rPr>
          <w:rFonts w:ascii="Arial Narrow" w:hAnsi="Arial Narrow"/>
          <w:sz w:val="22"/>
          <w:szCs w:val="22"/>
        </w:rPr>
        <w:t xml:space="preserve"> </w:t>
      </w:r>
      <w:r w:rsidR="00BE0C6B" w:rsidRPr="002200AF">
        <w:rPr>
          <w:rFonts w:ascii="Arial Narrow" w:hAnsi="Arial Narrow"/>
          <w:sz w:val="22"/>
          <w:szCs w:val="22"/>
        </w:rPr>
        <w:t>mesačnú záručnú dobu garantovanú výrobcom</w:t>
      </w:r>
      <w:r w:rsidR="00191BE7" w:rsidRPr="002200AF">
        <w:rPr>
          <w:rFonts w:ascii="Arial Narrow" w:hAnsi="Arial Narrow"/>
          <w:sz w:val="22"/>
          <w:szCs w:val="22"/>
        </w:rPr>
        <w:t xml:space="preserve">, pokiaľ na záručnom liste nie je vyznačená dlhšia </w:t>
      </w:r>
      <w:r w:rsidR="00BE0C6B" w:rsidRPr="002200AF">
        <w:rPr>
          <w:rFonts w:ascii="Arial Narrow" w:hAnsi="Arial Narrow"/>
          <w:sz w:val="22"/>
          <w:szCs w:val="22"/>
        </w:rPr>
        <w:t xml:space="preserve">záručná </w:t>
      </w:r>
      <w:r w:rsidR="00191BE7" w:rsidRPr="002200AF">
        <w:rPr>
          <w:rFonts w:ascii="Arial Narrow" w:hAnsi="Arial Narrow"/>
          <w:sz w:val="22"/>
          <w:szCs w:val="22"/>
        </w:rPr>
        <w:t xml:space="preserve">doba podľa záručných podmienok výrobcu. </w:t>
      </w:r>
      <w:r w:rsidR="0082545E" w:rsidRPr="002200AF">
        <w:rPr>
          <w:rFonts w:ascii="Arial Narrow" w:hAnsi="Arial Narrow"/>
          <w:sz w:val="22"/>
          <w:szCs w:val="22"/>
        </w:rPr>
        <w:t>Záručná doba začína plynúť dňom prevzatia predmetu zmluvy na základe dodacieho listu.</w:t>
      </w:r>
      <w:r w:rsidR="00645D7C" w:rsidRPr="002200AF">
        <w:rPr>
          <w:rFonts w:ascii="Arial Narrow" w:hAnsi="Arial Narrow"/>
          <w:sz w:val="22"/>
          <w:szCs w:val="22"/>
        </w:rPr>
        <w:t xml:space="preserve"> </w:t>
      </w:r>
    </w:p>
    <w:p w14:paraId="5840D892" w14:textId="77777777" w:rsidR="003F10C9" w:rsidRPr="002200AF" w:rsidRDefault="003F10C9" w:rsidP="000D0F2D">
      <w:pPr>
        <w:pStyle w:val="Odsekzoznamu"/>
        <w:jc w:val="both"/>
        <w:rPr>
          <w:rFonts w:ascii="Arial Narrow" w:hAnsi="Arial Narrow"/>
          <w:sz w:val="22"/>
          <w:szCs w:val="22"/>
        </w:rPr>
      </w:pPr>
    </w:p>
    <w:p w14:paraId="204FC412" w14:textId="77777777" w:rsidR="00685453" w:rsidRPr="002200AF" w:rsidRDefault="00685453" w:rsidP="000D0F2D">
      <w:pPr>
        <w:numPr>
          <w:ilvl w:val="0"/>
          <w:numId w:val="7"/>
        </w:numPr>
        <w:tabs>
          <w:tab w:val="clear" w:pos="2160"/>
          <w:tab w:val="clear" w:pos="2880"/>
          <w:tab w:val="clear" w:pos="4500"/>
        </w:tabs>
        <w:spacing w:after="60" w:line="276" w:lineRule="auto"/>
        <w:contextualSpacing/>
        <w:jc w:val="both"/>
        <w:rPr>
          <w:rFonts w:ascii="Arial Narrow" w:hAnsi="Arial Narrow"/>
          <w:sz w:val="22"/>
          <w:szCs w:val="22"/>
        </w:rPr>
      </w:pPr>
      <w:r w:rsidRPr="002200AF">
        <w:rPr>
          <w:rFonts w:ascii="Arial Narrow" w:hAnsi="Arial Narrow"/>
          <w:sz w:val="22"/>
          <w:szCs w:val="22"/>
        </w:rPr>
        <w:t>Verejný obstarávateľ požaduje pre všetky typy dodávok odovzdanie dokumentácie – technická dokumentácia od výrobcu, návod na použitie/manuál pre obsluhu v</w:t>
      </w:r>
      <w:r w:rsidR="00B11B1D" w:rsidRPr="002200AF">
        <w:rPr>
          <w:rFonts w:ascii="Arial Narrow" w:hAnsi="Arial Narrow"/>
          <w:sz w:val="22"/>
          <w:szCs w:val="22"/>
        </w:rPr>
        <w:t> </w:t>
      </w:r>
      <w:r w:rsidRPr="002200AF">
        <w:rPr>
          <w:rFonts w:ascii="Arial Narrow" w:hAnsi="Arial Narrow"/>
          <w:sz w:val="22"/>
          <w:szCs w:val="22"/>
        </w:rPr>
        <w:t>slovenskom alebo českom jazyku, záručné listy, iné doklady podľa druhu tovaru.</w:t>
      </w:r>
    </w:p>
    <w:p w14:paraId="2F21B930" w14:textId="77777777" w:rsidR="00234A21" w:rsidRPr="002200AF" w:rsidRDefault="00234A21" w:rsidP="000D0F2D">
      <w:pPr>
        <w:tabs>
          <w:tab w:val="clear" w:pos="2160"/>
          <w:tab w:val="clear" w:pos="2880"/>
          <w:tab w:val="clear" w:pos="4500"/>
        </w:tabs>
        <w:spacing w:after="60" w:line="276" w:lineRule="auto"/>
        <w:ind w:left="720"/>
        <w:contextualSpacing/>
        <w:jc w:val="both"/>
        <w:rPr>
          <w:rFonts w:ascii="Arial Narrow" w:hAnsi="Arial Narrow"/>
          <w:sz w:val="22"/>
          <w:szCs w:val="22"/>
        </w:rPr>
      </w:pPr>
    </w:p>
    <w:p w14:paraId="3BCA2753" w14:textId="77777777" w:rsidR="00FC4B93" w:rsidRPr="002200AF" w:rsidRDefault="00E36325" w:rsidP="000D0F2D">
      <w:pPr>
        <w:pStyle w:val="Odsekzoznamu"/>
        <w:numPr>
          <w:ilvl w:val="0"/>
          <w:numId w:val="7"/>
        </w:numPr>
        <w:tabs>
          <w:tab w:val="clear" w:pos="2160"/>
          <w:tab w:val="clear" w:pos="2880"/>
          <w:tab w:val="clear" w:pos="4500"/>
        </w:tabs>
        <w:spacing w:line="276" w:lineRule="auto"/>
        <w:contextualSpacing/>
        <w:jc w:val="both"/>
        <w:rPr>
          <w:rFonts w:ascii="Arial Narrow" w:hAnsi="Arial Narrow"/>
          <w:b/>
          <w:sz w:val="22"/>
          <w:szCs w:val="22"/>
          <w:lang w:val="sk-SK"/>
        </w:rPr>
      </w:pPr>
      <w:r w:rsidRPr="002200AF">
        <w:rPr>
          <w:rFonts w:ascii="Arial Narrow" w:hAnsi="Arial Narrow"/>
          <w:b/>
          <w:sz w:val="22"/>
          <w:szCs w:val="22"/>
          <w:lang w:val="sk-SK"/>
        </w:rPr>
        <w:t>Lehota</w:t>
      </w:r>
      <w:r w:rsidRPr="002200AF">
        <w:rPr>
          <w:rFonts w:ascii="Arial Narrow" w:hAnsi="Arial Narrow"/>
          <w:b/>
          <w:sz w:val="22"/>
          <w:szCs w:val="22"/>
        </w:rPr>
        <w:t xml:space="preserve"> </w:t>
      </w:r>
      <w:r w:rsidRPr="002200AF">
        <w:rPr>
          <w:rFonts w:ascii="Arial Narrow" w:hAnsi="Arial Narrow"/>
          <w:b/>
          <w:sz w:val="22"/>
          <w:szCs w:val="22"/>
          <w:lang w:val="sk-SK"/>
        </w:rPr>
        <w:t>plnenia</w:t>
      </w:r>
      <w:r w:rsidRPr="002200AF">
        <w:rPr>
          <w:rFonts w:ascii="Arial Narrow" w:hAnsi="Arial Narrow"/>
          <w:b/>
          <w:sz w:val="22"/>
          <w:szCs w:val="22"/>
        </w:rPr>
        <w:t xml:space="preserve"> </w:t>
      </w:r>
      <w:r w:rsidRPr="002200AF">
        <w:rPr>
          <w:rFonts w:ascii="Arial Narrow" w:hAnsi="Arial Narrow"/>
          <w:b/>
          <w:sz w:val="22"/>
          <w:szCs w:val="22"/>
          <w:lang w:val="sk-SK"/>
        </w:rPr>
        <w:t>je:</w:t>
      </w:r>
    </w:p>
    <w:p w14:paraId="1A237B4C" w14:textId="77777777" w:rsidR="002200AF" w:rsidRPr="002200AF" w:rsidRDefault="002200AF" w:rsidP="002200AF">
      <w:pPr>
        <w:pStyle w:val="Odsekzoznamu"/>
        <w:tabs>
          <w:tab w:val="clear" w:pos="2160"/>
          <w:tab w:val="clear" w:pos="2880"/>
          <w:tab w:val="clear" w:pos="4500"/>
        </w:tabs>
        <w:spacing w:line="276" w:lineRule="auto"/>
        <w:ind w:left="720"/>
        <w:contextualSpacing/>
        <w:jc w:val="both"/>
        <w:rPr>
          <w:rFonts w:ascii="Arial Narrow" w:hAnsi="Arial Narrow"/>
          <w:sz w:val="22"/>
          <w:szCs w:val="22"/>
          <w:lang w:val="sk-SK"/>
        </w:rPr>
      </w:pPr>
      <w:r w:rsidRPr="002200AF">
        <w:rPr>
          <w:rFonts w:ascii="Arial Narrow" w:hAnsi="Arial Narrow"/>
          <w:sz w:val="22"/>
          <w:szCs w:val="22"/>
          <w:lang w:val="sk-SK"/>
        </w:rPr>
        <w:t>Termín dodania do 60 dní odo dňa doručenia objednávky.</w:t>
      </w:r>
    </w:p>
    <w:p w14:paraId="50467D78" w14:textId="77777777" w:rsidR="001A2172" w:rsidRPr="002200AF" w:rsidRDefault="001A2172" w:rsidP="001A2172">
      <w:pPr>
        <w:pStyle w:val="Odsekzoznamu"/>
        <w:ind w:left="1069"/>
        <w:rPr>
          <w:rFonts w:ascii="Arial Narrow" w:hAnsi="Arial Narrow"/>
          <w:sz w:val="22"/>
          <w:szCs w:val="22"/>
          <w:highlight w:val="cyan"/>
          <w:lang w:val="sk-SK"/>
        </w:rPr>
      </w:pPr>
    </w:p>
    <w:p w14:paraId="7F76B207" w14:textId="77777777" w:rsidR="000F2C5D" w:rsidRPr="002200AF" w:rsidRDefault="00F17129" w:rsidP="000D0F2D">
      <w:pPr>
        <w:pStyle w:val="Odsekzoznamu"/>
        <w:numPr>
          <w:ilvl w:val="0"/>
          <w:numId w:val="7"/>
        </w:numPr>
        <w:tabs>
          <w:tab w:val="clear" w:pos="2160"/>
          <w:tab w:val="clear" w:pos="2880"/>
          <w:tab w:val="clear" w:pos="4500"/>
        </w:tabs>
        <w:spacing w:line="276" w:lineRule="auto"/>
        <w:contextualSpacing/>
        <w:jc w:val="both"/>
        <w:rPr>
          <w:rFonts w:ascii="Arial Narrow" w:hAnsi="Arial Narrow"/>
          <w:sz w:val="22"/>
          <w:szCs w:val="22"/>
        </w:rPr>
      </w:pPr>
      <w:r w:rsidRPr="002200AF">
        <w:rPr>
          <w:rFonts w:ascii="Arial Narrow" w:hAnsi="Arial Narrow"/>
          <w:b/>
          <w:sz w:val="22"/>
          <w:szCs w:val="22"/>
        </w:rPr>
        <w:t xml:space="preserve">Miestom dodania </w:t>
      </w:r>
      <w:r w:rsidR="007131DE" w:rsidRPr="002200AF">
        <w:rPr>
          <w:rFonts w:ascii="Arial Narrow" w:hAnsi="Arial Narrow"/>
          <w:b/>
          <w:sz w:val="22"/>
          <w:szCs w:val="22"/>
          <w:lang w:val="sk-SK"/>
        </w:rPr>
        <w:t>je:</w:t>
      </w:r>
    </w:p>
    <w:p w14:paraId="057733DE" w14:textId="33D8ED63" w:rsidR="00576FB4" w:rsidRPr="002200AF" w:rsidRDefault="00E91015" w:rsidP="00576FB4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 w:line="276" w:lineRule="auto"/>
        <w:ind w:left="720"/>
        <w:contextualSpacing/>
        <w:jc w:val="both"/>
        <w:rPr>
          <w:rFonts w:ascii="Arial Narrow" w:hAnsi="Arial Narrow"/>
          <w:sz w:val="22"/>
          <w:szCs w:val="22"/>
        </w:rPr>
      </w:pPr>
      <w:r w:rsidRPr="002200AF">
        <w:rPr>
          <w:rFonts w:ascii="Arial Narrow" w:hAnsi="Arial Narrow"/>
          <w:sz w:val="22"/>
          <w:szCs w:val="22"/>
        </w:rPr>
        <w:t>Ministerstvo vnútra SR, Košická 47, 812 72 Bratislava</w:t>
      </w:r>
      <w:r w:rsidR="00EA52C7" w:rsidRPr="002200AF">
        <w:rPr>
          <w:rFonts w:ascii="Arial Narrow" w:hAnsi="Arial Narrow"/>
          <w:sz w:val="22"/>
          <w:szCs w:val="22"/>
        </w:rPr>
        <w:t>.</w:t>
      </w:r>
    </w:p>
    <w:p w14:paraId="0C0E46E0" w14:textId="77777777" w:rsidR="00576FB4" w:rsidRPr="002200AF" w:rsidRDefault="00576FB4">
      <w:pPr>
        <w:tabs>
          <w:tab w:val="clear" w:pos="2160"/>
          <w:tab w:val="clear" w:pos="2880"/>
          <w:tab w:val="clear" w:pos="4500"/>
        </w:tabs>
        <w:rPr>
          <w:rFonts w:ascii="Arial Narrow" w:hAnsi="Arial Narrow"/>
          <w:sz w:val="22"/>
          <w:szCs w:val="22"/>
        </w:rPr>
      </w:pPr>
      <w:r w:rsidRPr="002200AF">
        <w:rPr>
          <w:rFonts w:ascii="Arial Narrow" w:hAnsi="Arial Narrow"/>
          <w:sz w:val="22"/>
          <w:szCs w:val="22"/>
        </w:rPr>
        <w:br w:type="page"/>
      </w:r>
    </w:p>
    <w:p w14:paraId="490D72C3" w14:textId="77777777" w:rsidR="00B11B1D" w:rsidRPr="002200AF" w:rsidRDefault="00811C1E" w:rsidP="000D0F2D">
      <w:pPr>
        <w:numPr>
          <w:ilvl w:val="0"/>
          <w:numId w:val="7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 w:line="276" w:lineRule="auto"/>
        <w:contextualSpacing/>
        <w:jc w:val="both"/>
        <w:rPr>
          <w:rFonts w:ascii="Arial Narrow" w:hAnsi="Arial Narrow"/>
          <w:b/>
          <w:sz w:val="22"/>
          <w:szCs w:val="22"/>
        </w:rPr>
      </w:pPr>
      <w:r w:rsidRPr="002200AF">
        <w:rPr>
          <w:rFonts w:ascii="Arial Narrow" w:hAnsi="Arial Narrow"/>
          <w:b/>
          <w:sz w:val="22"/>
          <w:szCs w:val="22"/>
        </w:rPr>
        <w:lastRenderedPageBreak/>
        <w:t>Technická  špecifikácia predmetu zákazky</w:t>
      </w:r>
      <w:r w:rsidR="004E0FD0" w:rsidRPr="002200AF">
        <w:rPr>
          <w:rFonts w:ascii="Arial Narrow" w:hAnsi="Arial Narrow"/>
          <w:b/>
          <w:sz w:val="22"/>
          <w:szCs w:val="22"/>
        </w:rPr>
        <w:t xml:space="preserve"> s odôvodnením obstarania konkrétnych tovarov</w:t>
      </w:r>
      <w:r w:rsidRPr="002200AF">
        <w:rPr>
          <w:rFonts w:ascii="Arial Narrow" w:hAnsi="Arial Narrow"/>
          <w:b/>
          <w:sz w:val="22"/>
          <w:szCs w:val="22"/>
        </w:rPr>
        <w:t>:</w:t>
      </w:r>
    </w:p>
    <w:p w14:paraId="23F875A3" w14:textId="77777777" w:rsidR="00954250" w:rsidRPr="002200AF" w:rsidRDefault="00954250" w:rsidP="000D0F2D">
      <w:pPr>
        <w:spacing w:line="276" w:lineRule="auto"/>
        <w:ind w:left="360"/>
        <w:contextualSpacing/>
        <w:jc w:val="both"/>
        <w:rPr>
          <w:rFonts w:ascii="Arial Narrow" w:hAnsi="Arial Narrow" w:cs="Arial"/>
          <w:sz w:val="22"/>
          <w:szCs w:val="22"/>
        </w:rPr>
      </w:pPr>
    </w:p>
    <w:p w14:paraId="1707AD6B" w14:textId="1B138713" w:rsidR="00AC6C0A" w:rsidRPr="002200AF" w:rsidRDefault="00954250" w:rsidP="00AC6C0A">
      <w:pPr>
        <w:spacing w:line="276" w:lineRule="auto"/>
        <w:ind w:left="709"/>
        <w:contextualSpacing/>
        <w:jc w:val="both"/>
        <w:rPr>
          <w:rFonts w:ascii="Arial Narrow" w:hAnsi="Arial Narrow" w:cs="Arial"/>
          <w:sz w:val="22"/>
          <w:szCs w:val="22"/>
        </w:rPr>
      </w:pPr>
      <w:r w:rsidRPr="002200AF">
        <w:rPr>
          <w:rFonts w:ascii="Arial Narrow" w:hAnsi="Arial Narrow" w:cs="Arial"/>
          <w:sz w:val="22"/>
          <w:szCs w:val="22"/>
        </w:rPr>
        <w:t>Všetky technické parametre/funkcionality, resp. vlastnosti požadovaného predmetu zákazky uvedené v tabuľke nižšie predstavujú minimálne požiadavky, ktoré musia byť splnené vo vlastnom návrhu plnenia uchádzača.</w:t>
      </w:r>
    </w:p>
    <w:p w14:paraId="5731A098" w14:textId="4F807B4C" w:rsidR="00AC6C0A" w:rsidRPr="002200AF" w:rsidRDefault="00AC6C0A" w:rsidP="00AC6C0A">
      <w:pPr>
        <w:spacing w:line="276" w:lineRule="auto"/>
        <w:ind w:left="709"/>
        <w:contextualSpacing/>
        <w:jc w:val="both"/>
        <w:rPr>
          <w:rFonts w:ascii="Arial Narrow" w:hAnsi="Arial Narrow" w:cs="Arial"/>
          <w:sz w:val="22"/>
          <w:szCs w:val="22"/>
        </w:rPr>
      </w:pPr>
    </w:p>
    <w:p w14:paraId="0F06F3B8" w14:textId="77777777" w:rsidR="00AC6C0A" w:rsidRPr="002200AF" w:rsidRDefault="00AC6C0A" w:rsidP="00AC6C0A">
      <w:pPr>
        <w:spacing w:line="276" w:lineRule="auto"/>
        <w:ind w:left="709"/>
        <w:contextualSpacing/>
        <w:jc w:val="both"/>
        <w:rPr>
          <w:rFonts w:ascii="Arial Narrow" w:hAnsi="Arial Narrow" w:cs="Calibri"/>
          <w:bCs/>
        </w:rPr>
      </w:pPr>
    </w:p>
    <w:tbl>
      <w:tblPr>
        <w:tblW w:w="0" w:type="auto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7"/>
        <w:gridCol w:w="5847"/>
        <w:gridCol w:w="1576"/>
      </w:tblGrid>
      <w:tr w:rsidR="002200AF" w:rsidRPr="002200AF" w14:paraId="74ED91F7" w14:textId="77777777" w:rsidTr="00AC6C0A">
        <w:tc>
          <w:tcPr>
            <w:tcW w:w="537" w:type="dxa"/>
            <w:shd w:val="clear" w:color="auto" w:fill="auto"/>
          </w:tcPr>
          <w:p w14:paraId="1C9490C7" w14:textId="77777777" w:rsidR="00AC6C0A" w:rsidRPr="002200AF" w:rsidRDefault="00AC6C0A" w:rsidP="00EB2220">
            <w:pPr>
              <w:spacing w:before="60" w:after="60"/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  <w:r w:rsidRPr="002200AF">
              <w:rPr>
                <w:rFonts w:ascii="Arial Narrow" w:hAnsi="Arial Narrow"/>
                <w:b/>
                <w:sz w:val="22"/>
                <w:szCs w:val="22"/>
              </w:rPr>
              <w:t>P.č.</w:t>
            </w:r>
          </w:p>
        </w:tc>
        <w:tc>
          <w:tcPr>
            <w:tcW w:w="5847" w:type="dxa"/>
            <w:shd w:val="clear" w:color="auto" w:fill="auto"/>
          </w:tcPr>
          <w:p w14:paraId="0A82F0E5" w14:textId="77777777" w:rsidR="00AC6C0A" w:rsidRPr="002200AF" w:rsidRDefault="00AC6C0A" w:rsidP="00EB2220">
            <w:pPr>
              <w:spacing w:before="60" w:after="60"/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  <w:r w:rsidRPr="002200AF">
              <w:rPr>
                <w:rFonts w:ascii="Arial Narrow" w:hAnsi="Arial Narrow"/>
                <w:b/>
                <w:sz w:val="22"/>
                <w:szCs w:val="24"/>
              </w:rPr>
              <w:t>Prehľad požadovaných položiek</w:t>
            </w:r>
          </w:p>
        </w:tc>
        <w:tc>
          <w:tcPr>
            <w:tcW w:w="1576" w:type="dxa"/>
            <w:shd w:val="clear" w:color="auto" w:fill="auto"/>
          </w:tcPr>
          <w:p w14:paraId="5C60496C" w14:textId="41E89A4A" w:rsidR="00AC6C0A" w:rsidRPr="002200AF" w:rsidRDefault="007C3D25" w:rsidP="007C3D25">
            <w:pPr>
              <w:spacing w:before="60" w:after="60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2200AF">
              <w:rPr>
                <w:rFonts w:ascii="Arial Narrow" w:hAnsi="Arial Narrow"/>
                <w:b/>
                <w:sz w:val="22"/>
                <w:szCs w:val="22"/>
              </w:rPr>
              <w:t>Množstvo</w:t>
            </w:r>
          </w:p>
        </w:tc>
      </w:tr>
      <w:tr w:rsidR="002200AF" w:rsidRPr="002200AF" w14:paraId="7387842D" w14:textId="77777777" w:rsidTr="00AC6C0A">
        <w:tc>
          <w:tcPr>
            <w:tcW w:w="537" w:type="dxa"/>
            <w:shd w:val="clear" w:color="auto" w:fill="auto"/>
          </w:tcPr>
          <w:p w14:paraId="5905B9D9" w14:textId="77777777" w:rsidR="00AC6C0A" w:rsidRPr="002200AF" w:rsidRDefault="00AC6C0A" w:rsidP="00EB2220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2200AF">
              <w:rPr>
                <w:rFonts w:ascii="Arial Narrow" w:hAnsi="Arial Narrow"/>
                <w:sz w:val="22"/>
                <w:szCs w:val="22"/>
              </w:rPr>
              <w:t>1.</w:t>
            </w:r>
          </w:p>
        </w:tc>
        <w:tc>
          <w:tcPr>
            <w:tcW w:w="5847" w:type="dxa"/>
            <w:shd w:val="clear" w:color="auto" w:fill="auto"/>
          </w:tcPr>
          <w:p w14:paraId="4BB7A341" w14:textId="55764608" w:rsidR="00AC6C0A" w:rsidRPr="002200AF" w:rsidRDefault="003C272B" w:rsidP="00EB2220">
            <w:pPr>
              <w:jc w:val="both"/>
              <w:rPr>
                <w:rFonts w:ascii="Arial Narrow" w:hAnsi="Arial Narrow"/>
                <w:sz w:val="24"/>
                <w:szCs w:val="22"/>
              </w:rPr>
            </w:pPr>
            <w:r w:rsidRPr="002200AF">
              <w:rPr>
                <w:rFonts w:ascii="Arial Narrow" w:hAnsi="Arial Narrow"/>
                <w:sz w:val="24"/>
                <w:szCs w:val="22"/>
              </w:rPr>
              <w:t>Fotoprístroj s objektívom</w:t>
            </w:r>
          </w:p>
        </w:tc>
        <w:tc>
          <w:tcPr>
            <w:tcW w:w="1576" w:type="dxa"/>
            <w:shd w:val="clear" w:color="auto" w:fill="auto"/>
          </w:tcPr>
          <w:p w14:paraId="5EFEE441" w14:textId="034257D6" w:rsidR="00AC6C0A" w:rsidRPr="002200AF" w:rsidRDefault="003C272B" w:rsidP="00EB2220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2200AF">
              <w:rPr>
                <w:rFonts w:ascii="Arial Narrow" w:hAnsi="Arial Narrow"/>
                <w:sz w:val="22"/>
                <w:szCs w:val="22"/>
              </w:rPr>
              <w:t>80</w:t>
            </w:r>
            <w:r w:rsidR="007C3D25" w:rsidRPr="002200AF">
              <w:rPr>
                <w:rFonts w:ascii="Arial Narrow" w:hAnsi="Arial Narrow"/>
                <w:sz w:val="22"/>
                <w:szCs w:val="22"/>
              </w:rPr>
              <w:t xml:space="preserve"> k</w:t>
            </w:r>
            <w:r w:rsidR="00523629" w:rsidRPr="002200AF">
              <w:rPr>
                <w:rFonts w:ascii="Arial Narrow" w:hAnsi="Arial Narrow"/>
                <w:sz w:val="22"/>
                <w:szCs w:val="22"/>
              </w:rPr>
              <w:t>u</w:t>
            </w:r>
            <w:r w:rsidR="007C3D25" w:rsidRPr="002200AF">
              <w:rPr>
                <w:rFonts w:ascii="Arial Narrow" w:hAnsi="Arial Narrow"/>
                <w:sz w:val="22"/>
                <w:szCs w:val="22"/>
              </w:rPr>
              <w:t>s</w:t>
            </w:r>
          </w:p>
        </w:tc>
      </w:tr>
      <w:tr w:rsidR="002200AF" w:rsidRPr="002200AF" w14:paraId="01F4542C" w14:textId="77777777" w:rsidTr="00AC6C0A">
        <w:tc>
          <w:tcPr>
            <w:tcW w:w="537" w:type="dxa"/>
            <w:shd w:val="clear" w:color="auto" w:fill="auto"/>
          </w:tcPr>
          <w:p w14:paraId="30E6A823" w14:textId="77777777" w:rsidR="007C3D25" w:rsidRPr="002200AF" w:rsidRDefault="007C3D25" w:rsidP="007C3D25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2200AF">
              <w:rPr>
                <w:rFonts w:ascii="Arial Narrow" w:hAnsi="Arial Narrow"/>
                <w:sz w:val="22"/>
                <w:szCs w:val="22"/>
              </w:rPr>
              <w:t>2.</w:t>
            </w:r>
          </w:p>
        </w:tc>
        <w:tc>
          <w:tcPr>
            <w:tcW w:w="5847" w:type="dxa"/>
            <w:shd w:val="clear" w:color="auto" w:fill="auto"/>
          </w:tcPr>
          <w:p w14:paraId="1BCD0EE0" w14:textId="7A036FC6" w:rsidR="007C3D25" w:rsidRPr="002200AF" w:rsidRDefault="007C3D25" w:rsidP="007C3D25">
            <w:pPr>
              <w:jc w:val="both"/>
              <w:rPr>
                <w:rFonts w:ascii="Arial Narrow" w:hAnsi="Arial Narrow"/>
                <w:sz w:val="24"/>
                <w:szCs w:val="22"/>
              </w:rPr>
            </w:pPr>
            <w:r w:rsidRPr="002200AF">
              <w:rPr>
                <w:rFonts w:ascii="Arial Narrow" w:hAnsi="Arial Narrow"/>
                <w:sz w:val="24"/>
                <w:szCs w:val="22"/>
              </w:rPr>
              <w:t>Externé zobrazovacie zariadenie</w:t>
            </w:r>
          </w:p>
        </w:tc>
        <w:tc>
          <w:tcPr>
            <w:tcW w:w="1576" w:type="dxa"/>
            <w:shd w:val="clear" w:color="auto" w:fill="auto"/>
          </w:tcPr>
          <w:p w14:paraId="24C057C8" w14:textId="6F272F40" w:rsidR="007C3D25" w:rsidRPr="002200AF" w:rsidRDefault="007C3D25" w:rsidP="007C3D25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2200AF">
              <w:rPr>
                <w:rFonts w:ascii="Arial Narrow" w:hAnsi="Arial Narrow"/>
                <w:sz w:val="22"/>
                <w:szCs w:val="22"/>
              </w:rPr>
              <w:t>80 k</w:t>
            </w:r>
            <w:r w:rsidR="00523629" w:rsidRPr="002200AF">
              <w:rPr>
                <w:rFonts w:ascii="Arial Narrow" w:hAnsi="Arial Narrow"/>
                <w:sz w:val="22"/>
                <w:szCs w:val="22"/>
              </w:rPr>
              <w:t>u</w:t>
            </w:r>
            <w:r w:rsidRPr="002200AF">
              <w:rPr>
                <w:rFonts w:ascii="Arial Narrow" w:hAnsi="Arial Narrow"/>
                <w:sz w:val="22"/>
                <w:szCs w:val="22"/>
              </w:rPr>
              <w:t>s</w:t>
            </w:r>
          </w:p>
        </w:tc>
      </w:tr>
      <w:tr w:rsidR="002200AF" w:rsidRPr="002200AF" w14:paraId="2B65E9F6" w14:textId="77777777" w:rsidTr="00AC6C0A">
        <w:tc>
          <w:tcPr>
            <w:tcW w:w="537" w:type="dxa"/>
            <w:shd w:val="clear" w:color="auto" w:fill="auto"/>
          </w:tcPr>
          <w:p w14:paraId="154DDE86" w14:textId="77777777" w:rsidR="007C3D25" w:rsidRPr="002200AF" w:rsidRDefault="007C3D25" w:rsidP="007C3D25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2200AF">
              <w:rPr>
                <w:rFonts w:ascii="Arial Narrow" w:hAnsi="Arial Narrow"/>
                <w:sz w:val="22"/>
                <w:szCs w:val="22"/>
              </w:rPr>
              <w:t>3.</w:t>
            </w:r>
          </w:p>
        </w:tc>
        <w:tc>
          <w:tcPr>
            <w:tcW w:w="5847" w:type="dxa"/>
            <w:shd w:val="clear" w:color="auto" w:fill="auto"/>
          </w:tcPr>
          <w:p w14:paraId="675E798B" w14:textId="47C450A3" w:rsidR="007C3D25" w:rsidRPr="002200AF" w:rsidRDefault="007C3D25" w:rsidP="007C3D25">
            <w:pPr>
              <w:jc w:val="both"/>
              <w:rPr>
                <w:rFonts w:ascii="Arial Narrow" w:hAnsi="Arial Narrow"/>
                <w:sz w:val="24"/>
                <w:szCs w:val="22"/>
              </w:rPr>
            </w:pPr>
            <w:r w:rsidRPr="002200AF">
              <w:rPr>
                <w:rFonts w:ascii="Arial Narrow" w:hAnsi="Arial Narrow"/>
                <w:sz w:val="24"/>
                <w:szCs w:val="22"/>
              </w:rPr>
              <w:t>Prenosný ministatív</w:t>
            </w:r>
          </w:p>
        </w:tc>
        <w:tc>
          <w:tcPr>
            <w:tcW w:w="1576" w:type="dxa"/>
            <w:shd w:val="clear" w:color="auto" w:fill="auto"/>
          </w:tcPr>
          <w:p w14:paraId="2E69C98D" w14:textId="0831CE27" w:rsidR="007C3D25" w:rsidRPr="002200AF" w:rsidRDefault="007C3D25" w:rsidP="007C3D25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2200AF">
              <w:rPr>
                <w:rFonts w:ascii="Arial Narrow" w:hAnsi="Arial Narrow"/>
                <w:sz w:val="22"/>
                <w:szCs w:val="22"/>
              </w:rPr>
              <w:t>80 k</w:t>
            </w:r>
            <w:r w:rsidR="00523629" w:rsidRPr="002200AF">
              <w:rPr>
                <w:rFonts w:ascii="Arial Narrow" w:hAnsi="Arial Narrow"/>
                <w:sz w:val="22"/>
                <w:szCs w:val="22"/>
              </w:rPr>
              <w:t>u</w:t>
            </w:r>
            <w:r w:rsidRPr="002200AF">
              <w:rPr>
                <w:rFonts w:ascii="Arial Narrow" w:hAnsi="Arial Narrow"/>
                <w:sz w:val="22"/>
                <w:szCs w:val="22"/>
              </w:rPr>
              <w:t>s</w:t>
            </w:r>
          </w:p>
        </w:tc>
      </w:tr>
      <w:tr w:rsidR="002200AF" w:rsidRPr="002200AF" w14:paraId="7E0EB29A" w14:textId="77777777" w:rsidTr="00AC6C0A">
        <w:tc>
          <w:tcPr>
            <w:tcW w:w="537" w:type="dxa"/>
            <w:shd w:val="clear" w:color="auto" w:fill="auto"/>
          </w:tcPr>
          <w:p w14:paraId="7EDFA700" w14:textId="07622007" w:rsidR="00B55CC2" w:rsidRPr="002200AF" w:rsidRDefault="00B55CC2" w:rsidP="00B55CC2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2200AF">
              <w:rPr>
                <w:rFonts w:ascii="Arial Narrow" w:hAnsi="Arial Narrow"/>
                <w:sz w:val="22"/>
                <w:szCs w:val="22"/>
              </w:rPr>
              <w:t>4.</w:t>
            </w:r>
          </w:p>
        </w:tc>
        <w:tc>
          <w:tcPr>
            <w:tcW w:w="5847" w:type="dxa"/>
            <w:shd w:val="clear" w:color="auto" w:fill="auto"/>
          </w:tcPr>
          <w:p w14:paraId="65169AA4" w14:textId="4A42C5F8" w:rsidR="00B55CC2" w:rsidRPr="002200AF" w:rsidRDefault="00B55CC2" w:rsidP="00B55CC2">
            <w:pPr>
              <w:jc w:val="both"/>
              <w:rPr>
                <w:rFonts w:ascii="Arial Narrow" w:hAnsi="Arial Narrow"/>
                <w:sz w:val="24"/>
                <w:szCs w:val="22"/>
              </w:rPr>
            </w:pPr>
            <w:r w:rsidRPr="002200AF">
              <w:rPr>
                <w:rFonts w:ascii="Arial Narrow" w:hAnsi="Arial Narrow"/>
                <w:sz w:val="24"/>
                <w:szCs w:val="22"/>
              </w:rPr>
              <w:t>Príslušenstvo</w:t>
            </w:r>
          </w:p>
        </w:tc>
        <w:tc>
          <w:tcPr>
            <w:tcW w:w="1576" w:type="dxa"/>
            <w:shd w:val="clear" w:color="auto" w:fill="auto"/>
          </w:tcPr>
          <w:p w14:paraId="2F37784B" w14:textId="118D747C" w:rsidR="00B55CC2" w:rsidRPr="002200AF" w:rsidRDefault="00B55CC2" w:rsidP="002200AF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2200AF">
              <w:rPr>
                <w:rFonts w:ascii="Arial Narrow" w:hAnsi="Arial Narrow"/>
                <w:sz w:val="22"/>
                <w:szCs w:val="22"/>
              </w:rPr>
              <w:t>80</w:t>
            </w:r>
            <w:r w:rsidR="007C3D25" w:rsidRPr="002200AF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="00AF5BF2" w:rsidRPr="002200AF">
              <w:rPr>
                <w:rFonts w:ascii="Arial Narrow" w:hAnsi="Arial Narrow"/>
                <w:sz w:val="22"/>
                <w:szCs w:val="22"/>
              </w:rPr>
              <w:t>k</w:t>
            </w:r>
            <w:r w:rsidR="00523629" w:rsidRPr="002200AF">
              <w:rPr>
                <w:rFonts w:ascii="Arial Narrow" w:hAnsi="Arial Narrow"/>
                <w:sz w:val="22"/>
                <w:szCs w:val="22"/>
              </w:rPr>
              <w:t>omplet</w:t>
            </w:r>
            <w:r w:rsidR="002200AF" w:rsidRPr="002200AF">
              <w:rPr>
                <w:rFonts w:ascii="Arial Narrow" w:hAnsi="Arial Narrow"/>
                <w:sz w:val="22"/>
                <w:szCs w:val="22"/>
              </w:rPr>
              <w:t xml:space="preserve"> (kpl)</w:t>
            </w:r>
          </w:p>
        </w:tc>
      </w:tr>
    </w:tbl>
    <w:p w14:paraId="75F205C4" w14:textId="64C28F7D" w:rsidR="000D0F2D" w:rsidRPr="002200AF" w:rsidRDefault="000D0F2D">
      <w:pPr>
        <w:tabs>
          <w:tab w:val="clear" w:pos="2160"/>
          <w:tab w:val="clear" w:pos="2880"/>
          <w:tab w:val="clear" w:pos="4500"/>
        </w:tabs>
        <w:rPr>
          <w:rFonts w:ascii="Arial Narrow" w:hAnsi="Arial Narrow" w:cs="Calibri"/>
          <w:bCs/>
        </w:rPr>
        <w:sectPr w:rsidR="000D0F2D" w:rsidRPr="002200AF" w:rsidSect="000D0F2D">
          <w:headerReference w:type="default" r:id="rId8"/>
          <w:footerReference w:type="default" r:id="rId9"/>
          <w:pgSz w:w="11906" w:h="16838"/>
          <w:pgMar w:top="1276" w:right="1559" w:bottom="1276" w:left="1418" w:header="709" w:footer="709" w:gutter="0"/>
          <w:cols w:space="708"/>
          <w:docGrid w:linePitch="360"/>
        </w:sectPr>
      </w:pPr>
    </w:p>
    <w:tbl>
      <w:tblPr>
        <w:tblW w:w="14356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77"/>
        <w:gridCol w:w="5528"/>
        <w:gridCol w:w="2835"/>
        <w:gridCol w:w="3016"/>
      </w:tblGrid>
      <w:tr w:rsidR="002200AF" w:rsidRPr="002200AF" w14:paraId="79D2BA23" w14:textId="77777777" w:rsidTr="005B01EA">
        <w:trPr>
          <w:trHeight w:val="2111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0D427F0" w14:textId="77777777" w:rsidR="00957D00" w:rsidRPr="002200AF" w:rsidRDefault="00957D00" w:rsidP="005B01EA">
            <w:pPr>
              <w:pStyle w:val="Bezriadkovania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2200AF">
              <w:rPr>
                <w:rFonts w:ascii="Arial Narrow" w:hAnsi="Arial Narrow" w:cs="Arial"/>
                <w:b/>
                <w:sz w:val="22"/>
                <w:szCs w:val="22"/>
              </w:rPr>
              <w:lastRenderedPageBreak/>
              <w:t>Požadovaná min. technická špecifikácia, parametre a funkcionality určené verejným obstarávateľom</w:t>
            </w:r>
          </w:p>
        </w:tc>
        <w:tc>
          <w:tcPr>
            <w:tcW w:w="5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460D0637" w14:textId="77777777" w:rsidR="00957D00" w:rsidRPr="002200AF" w:rsidRDefault="00957D00" w:rsidP="005B01EA">
            <w:pPr>
              <w:jc w:val="center"/>
              <w:rPr>
                <w:rFonts w:ascii="Arial Narrow" w:hAnsi="Arial Narrow" w:cs="Calibri"/>
                <w:b/>
                <w:bCs/>
                <w:sz w:val="22"/>
                <w:szCs w:val="22"/>
              </w:rPr>
            </w:pPr>
            <w:r w:rsidRPr="002200AF">
              <w:rPr>
                <w:rFonts w:ascii="Arial Narrow" w:hAnsi="Arial Narrow" w:cs="Calibri"/>
                <w:b/>
                <w:bCs/>
                <w:sz w:val="22"/>
                <w:szCs w:val="22"/>
              </w:rPr>
              <w:t xml:space="preserve">Vlastný návrh plnenia </w:t>
            </w:r>
          </w:p>
          <w:p w14:paraId="7CB458A0" w14:textId="77777777" w:rsidR="00957D00" w:rsidRPr="002200AF" w:rsidRDefault="00957D00" w:rsidP="005B01EA">
            <w:pPr>
              <w:jc w:val="center"/>
              <w:rPr>
                <w:rFonts w:ascii="Arial Narrow" w:hAnsi="Arial Narrow" w:cs="Calibri"/>
                <w:bCs/>
                <w:sz w:val="22"/>
                <w:szCs w:val="22"/>
              </w:rPr>
            </w:pPr>
            <w:r w:rsidRPr="002200AF">
              <w:rPr>
                <w:rFonts w:ascii="Arial Narrow" w:hAnsi="Arial Narrow" w:cs="Calibri"/>
                <w:bCs/>
                <w:sz w:val="22"/>
                <w:szCs w:val="22"/>
                <w:highlight w:val="yellow"/>
              </w:rPr>
              <w:t>(uchádzač</w:t>
            </w:r>
            <w:r w:rsidR="000D0F2D" w:rsidRPr="002200AF">
              <w:rPr>
                <w:rFonts w:ascii="Arial Narrow" w:hAnsi="Arial Narrow" w:cs="Calibri"/>
                <w:bCs/>
                <w:sz w:val="22"/>
                <w:szCs w:val="22"/>
                <w:highlight w:val="yellow"/>
              </w:rPr>
              <w:t xml:space="preserve"> doplní LEN PRÁZDNE POLIA</w:t>
            </w:r>
            <w:r w:rsidRPr="002200AF">
              <w:rPr>
                <w:rFonts w:ascii="Arial Narrow" w:hAnsi="Arial Narrow" w:cs="Calibri"/>
                <w:bCs/>
                <w:sz w:val="22"/>
                <w:szCs w:val="22"/>
                <w:highlight w:val="yellow"/>
              </w:rPr>
              <w:t>)</w:t>
            </w:r>
          </w:p>
          <w:p w14:paraId="2DB8DA80" w14:textId="77777777" w:rsidR="00957D00" w:rsidRPr="002200AF" w:rsidRDefault="00957D00" w:rsidP="005B01EA">
            <w:pPr>
              <w:pStyle w:val="Bezriadkovania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  <w:p w14:paraId="27A33B64" w14:textId="77777777" w:rsidR="00957D00" w:rsidRPr="002200AF" w:rsidRDefault="00957D00" w:rsidP="005B01EA">
            <w:pPr>
              <w:pStyle w:val="Bezriadkovania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</w:p>
          <w:p w14:paraId="3C2A2B78" w14:textId="77777777" w:rsidR="00957D00" w:rsidRPr="002200AF" w:rsidRDefault="00957D00" w:rsidP="005B01EA">
            <w:pPr>
              <w:pStyle w:val="Bezriadkovania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2200AF">
              <w:rPr>
                <w:rFonts w:ascii="Arial Narrow" w:hAnsi="Arial Narrow" w:cs="Arial"/>
                <w:b/>
                <w:sz w:val="22"/>
                <w:szCs w:val="22"/>
              </w:rPr>
              <w:t>Požaduje sa uviesť skutočnú špecifikáciu ponúkaného predmetu zákazky – výrobcu, typové označenie a technické parametre.</w:t>
            </w:r>
          </w:p>
          <w:p w14:paraId="38D260A7" w14:textId="77777777" w:rsidR="00957D00" w:rsidRPr="002200AF" w:rsidRDefault="00957D00" w:rsidP="005B01EA">
            <w:pPr>
              <w:pStyle w:val="Bezriadkovania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2200AF">
              <w:rPr>
                <w:rFonts w:ascii="Arial Narrow" w:hAnsi="Arial Narrow" w:cs="Arial"/>
                <w:b/>
                <w:sz w:val="22"/>
                <w:szCs w:val="22"/>
              </w:rPr>
              <w:t>V prípade číselnej hodnoty uviesť jej skutočnú hodnotu</w:t>
            </w:r>
          </w:p>
        </w:tc>
      </w:tr>
      <w:tr w:rsidR="002200AF" w:rsidRPr="002200AF" w14:paraId="1CF6AE5C" w14:textId="77777777" w:rsidTr="005B01EA">
        <w:trPr>
          <w:trHeight w:val="511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  <w:vAlign w:val="center"/>
          </w:tcPr>
          <w:p w14:paraId="243BB7E5" w14:textId="6279CCCE" w:rsidR="00957D00" w:rsidRPr="002200AF" w:rsidRDefault="00AC6C0A" w:rsidP="00AC6C0A">
            <w:pPr>
              <w:spacing w:line="276" w:lineRule="auto"/>
              <w:contextualSpacing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2200AF">
              <w:rPr>
                <w:rFonts w:ascii="Arial Narrow" w:hAnsi="Arial Narrow"/>
                <w:b/>
                <w:bCs/>
                <w:sz w:val="24"/>
                <w:szCs w:val="24"/>
              </w:rPr>
              <w:t xml:space="preserve">Položka č. 1 – </w:t>
            </w:r>
            <w:r w:rsidR="0021085F" w:rsidRPr="002200AF">
              <w:rPr>
                <w:rFonts w:ascii="Arial Narrow" w:hAnsi="Arial Narrow"/>
                <w:b/>
                <w:bCs/>
                <w:sz w:val="24"/>
                <w:szCs w:val="24"/>
              </w:rPr>
              <w:t>Fotoprístroj s objektívom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14:paraId="220A8451" w14:textId="77777777" w:rsidR="00957D00" w:rsidRPr="002200AF" w:rsidRDefault="00957D00" w:rsidP="005B01EA">
            <w:pPr>
              <w:pStyle w:val="Bezriadkovania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2200AF">
              <w:rPr>
                <w:rFonts w:ascii="Arial Narrow" w:hAnsi="Arial Narrow" w:cs="Arial"/>
                <w:b/>
                <w:sz w:val="22"/>
                <w:szCs w:val="22"/>
              </w:rPr>
              <w:t>Uchádzač uvedie presnú hodnotu, resp. údaj (číslom a/alebo slovom)</w:t>
            </w:r>
          </w:p>
        </w:tc>
        <w:tc>
          <w:tcPr>
            <w:tcW w:w="30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14:paraId="0882CCC7" w14:textId="77777777" w:rsidR="00957D00" w:rsidRPr="002200AF" w:rsidRDefault="00957D00" w:rsidP="005B01EA">
            <w:pPr>
              <w:pStyle w:val="Bezriadkovania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2200AF">
              <w:rPr>
                <w:rFonts w:ascii="Arial Narrow" w:hAnsi="Arial Narrow" w:cs="Arial"/>
                <w:b/>
                <w:sz w:val="22"/>
                <w:szCs w:val="22"/>
              </w:rPr>
              <w:t>Uchádzač uvedie Áno/Nie</w:t>
            </w:r>
          </w:p>
        </w:tc>
      </w:tr>
      <w:tr w:rsidR="002200AF" w:rsidRPr="002200AF" w14:paraId="487E4CAA" w14:textId="77777777" w:rsidTr="005B01EA">
        <w:trPr>
          <w:trHeight w:val="347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E8BBE83" w14:textId="77777777" w:rsidR="00957D00" w:rsidRPr="002200AF" w:rsidRDefault="00957D00" w:rsidP="005B01EA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2200AF">
              <w:rPr>
                <w:rFonts w:ascii="Arial Narrow" w:hAnsi="Arial Narrow"/>
                <w:b/>
                <w:bCs/>
                <w:sz w:val="22"/>
                <w:szCs w:val="22"/>
              </w:rPr>
              <w:t>Množstvo: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2187F2F" w14:textId="5D5DA6EB" w:rsidR="00957D00" w:rsidRPr="002200AF" w:rsidRDefault="0021085F" w:rsidP="007A07FE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2200AF">
              <w:rPr>
                <w:rFonts w:ascii="Arial Narrow" w:hAnsi="Arial Narrow"/>
                <w:b/>
                <w:bCs/>
                <w:sz w:val="22"/>
                <w:szCs w:val="22"/>
              </w:rPr>
              <w:t>80</w:t>
            </w:r>
            <w:r w:rsidR="00957D00" w:rsidRPr="002200AF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 ks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D3EE83" w14:textId="77777777" w:rsidR="00957D00" w:rsidRPr="002200AF" w:rsidRDefault="00957D00" w:rsidP="005B01EA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</w:p>
        </w:tc>
        <w:tc>
          <w:tcPr>
            <w:tcW w:w="30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71F985" w14:textId="77777777" w:rsidR="00957D00" w:rsidRPr="002200AF" w:rsidRDefault="00957D00" w:rsidP="005B01EA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</w:p>
        </w:tc>
      </w:tr>
      <w:tr w:rsidR="002200AF" w:rsidRPr="002200AF" w14:paraId="2FA55B23" w14:textId="77777777" w:rsidTr="005B01EA">
        <w:trPr>
          <w:trHeight w:val="361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04FFE95" w14:textId="77777777" w:rsidR="00957D00" w:rsidRPr="002200AF" w:rsidRDefault="00957D00" w:rsidP="005B01EA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2200AF">
              <w:rPr>
                <w:rFonts w:ascii="Arial Narrow" w:hAnsi="Arial Narrow"/>
                <w:b/>
                <w:bCs/>
                <w:sz w:val="22"/>
                <w:szCs w:val="22"/>
              </w:rPr>
              <w:t>Výrobca:</w:t>
            </w:r>
          </w:p>
        </w:tc>
        <w:tc>
          <w:tcPr>
            <w:tcW w:w="5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E67864" w14:textId="77777777" w:rsidR="00957D00" w:rsidRPr="002200AF" w:rsidRDefault="00957D00" w:rsidP="005B01EA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</w:p>
        </w:tc>
      </w:tr>
      <w:tr w:rsidR="002200AF" w:rsidRPr="002200AF" w14:paraId="0E336704" w14:textId="77777777" w:rsidTr="005B01EA">
        <w:trPr>
          <w:trHeight w:val="300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5A61A24" w14:textId="77777777" w:rsidR="00957D00" w:rsidRPr="002200AF" w:rsidRDefault="00957D00" w:rsidP="005B01EA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2200AF">
              <w:rPr>
                <w:rFonts w:ascii="Arial Narrow" w:hAnsi="Arial Narrow"/>
                <w:b/>
                <w:bCs/>
                <w:sz w:val="22"/>
                <w:szCs w:val="22"/>
              </w:rPr>
              <w:t>Typové označenie:</w:t>
            </w:r>
          </w:p>
        </w:tc>
        <w:tc>
          <w:tcPr>
            <w:tcW w:w="5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45BB69" w14:textId="77777777" w:rsidR="00957D00" w:rsidRPr="002200AF" w:rsidRDefault="00957D00" w:rsidP="005B01EA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</w:p>
        </w:tc>
      </w:tr>
      <w:tr w:rsidR="002200AF" w:rsidRPr="002200AF" w14:paraId="23B192A3" w14:textId="77777777" w:rsidTr="005B01EA">
        <w:trPr>
          <w:trHeight w:val="300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503BCF3" w14:textId="77777777" w:rsidR="00957D00" w:rsidRPr="002200AF" w:rsidRDefault="00CA7791" w:rsidP="005B01EA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2200AF">
              <w:rPr>
                <w:rFonts w:ascii="Arial Narrow" w:eastAsiaTheme="minorHAnsi" w:hAnsi="Arial Narrow" w:cs="Calibri"/>
                <w:b/>
                <w:bCs/>
                <w:sz w:val="22"/>
                <w:szCs w:val="22"/>
                <w:lang w:eastAsia="en-US"/>
              </w:rPr>
              <w:t>Požaduje sa uviesť link na webovú stránku  s fotografiou a technickou špecifikáciou na konkrétny model alebo modelovú radu, kde je možné overiť požadované parametre, prípadne technický alebo katalógový list</w:t>
            </w:r>
            <w:r w:rsidR="00957D00" w:rsidRPr="002200AF">
              <w:rPr>
                <w:rFonts w:ascii="Arial Narrow" w:eastAsiaTheme="minorHAnsi" w:hAnsi="Arial Narrow" w:cs="Calibri"/>
                <w:b/>
                <w:bCs/>
                <w:sz w:val="22"/>
                <w:szCs w:val="22"/>
                <w:lang w:eastAsia="en-US"/>
              </w:rPr>
              <w:t>:</w:t>
            </w:r>
          </w:p>
        </w:tc>
        <w:tc>
          <w:tcPr>
            <w:tcW w:w="5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749CD6" w14:textId="77777777" w:rsidR="00957D00" w:rsidRPr="002200AF" w:rsidRDefault="00957D00" w:rsidP="005B01EA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</w:p>
        </w:tc>
      </w:tr>
      <w:tr w:rsidR="002200AF" w:rsidRPr="002200AF" w14:paraId="7445E002" w14:textId="77777777" w:rsidTr="007622E5">
        <w:trPr>
          <w:trHeight w:val="30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E534955" w14:textId="591ACE4F" w:rsidR="00AC6C0A" w:rsidRPr="002200AF" w:rsidRDefault="005C167D" w:rsidP="00AC6C0A">
            <w:pPr>
              <w:rPr>
                <w:rFonts w:ascii="Arial Narrow" w:eastAsiaTheme="minorHAnsi" w:hAnsi="Arial Narrow" w:cstheme="minorBidi"/>
                <w:b/>
                <w:bCs/>
                <w:sz w:val="22"/>
                <w:szCs w:val="22"/>
                <w:lang w:eastAsia="en-US"/>
              </w:rPr>
            </w:pPr>
            <w:r w:rsidRPr="002200AF">
              <w:rPr>
                <w:rFonts w:ascii="Arial Narrow" w:hAnsi="Arial Narrow"/>
                <w:b/>
                <w:sz w:val="22"/>
                <w:szCs w:val="22"/>
                <w:lang w:eastAsia="sk-SK"/>
              </w:rPr>
              <w:t>Rozmery (telo bez objektívu)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C314515" w14:textId="396A82C7" w:rsidR="00AC6C0A" w:rsidRPr="002200AF" w:rsidRDefault="005C167D" w:rsidP="005C167D">
            <w:pPr>
              <w:jc w:val="both"/>
              <w:rPr>
                <w:rFonts w:ascii="Arial Narrow" w:hAnsi="Arial Narrow"/>
                <w:sz w:val="22"/>
                <w:szCs w:val="22"/>
                <w:lang w:eastAsia="sk-SK"/>
              </w:rPr>
            </w:pPr>
            <w:r w:rsidRPr="002200AF">
              <w:rPr>
                <w:rFonts w:ascii="Arial Narrow" w:hAnsi="Arial Narrow"/>
                <w:sz w:val="22"/>
                <w:szCs w:val="22"/>
                <w:lang w:eastAsia="sk-SK"/>
              </w:rPr>
              <w:t>max. 150 × 160 × 190 mm (Š × V × H)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33EC34" w14:textId="77777777" w:rsidR="00AC6C0A" w:rsidRPr="002200AF" w:rsidRDefault="00AC6C0A" w:rsidP="00AC6C0A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7F95BDC" w14:textId="77777777" w:rsidR="00AC6C0A" w:rsidRPr="002200AF" w:rsidRDefault="00AC6C0A" w:rsidP="00AC6C0A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2200AF">
              <w:rPr>
                <w:rFonts w:ascii="Arial Narrow" w:hAnsi="Arial Narrow"/>
                <w:b/>
                <w:bCs/>
                <w:sz w:val="22"/>
                <w:szCs w:val="22"/>
              </w:rPr>
              <w:t>N/A</w:t>
            </w:r>
          </w:p>
        </w:tc>
      </w:tr>
      <w:tr w:rsidR="002200AF" w:rsidRPr="002200AF" w14:paraId="46A7A08B" w14:textId="77777777" w:rsidTr="00EC583E">
        <w:trPr>
          <w:trHeight w:val="30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7AFABCE" w14:textId="60A29785" w:rsidR="00AC6C0A" w:rsidRPr="002200AF" w:rsidRDefault="005C167D" w:rsidP="005C167D">
            <w:pPr>
              <w:tabs>
                <w:tab w:val="clear" w:pos="2160"/>
                <w:tab w:val="clear" w:pos="2880"/>
                <w:tab w:val="clear" w:pos="4500"/>
                <w:tab w:val="left" w:pos="2100"/>
              </w:tabs>
              <w:rPr>
                <w:rFonts w:ascii="Arial Narrow" w:eastAsiaTheme="minorHAnsi" w:hAnsi="Arial Narrow" w:cstheme="minorBidi"/>
                <w:b/>
                <w:bCs/>
                <w:sz w:val="22"/>
                <w:szCs w:val="22"/>
                <w:lang w:eastAsia="en-US"/>
              </w:rPr>
            </w:pPr>
            <w:r w:rsidRPr="002200AF">
              <w:rPr>
                <w:rFonts w:ascii="Arial Narrow" w:eastAsiaTheme="minorHAnsi" w:hAnsi="Arial Narrow" w:cstheme="minorBidi"/>
                <w:b/>
                <w:bCs/>
                <w:sz w:val="22"/>
                <w:szCs w:val="22"/>
                <w:lang w:eastAsia="en-US"/>
              </w:rPr>
              <w:t>Hĺbka zariadenia s objektívom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95EDA12" w14:textId="51C23983" w:rsidR="00AC6C0A" w:rsidRPr="002200AF" w:rsidRDefault="005C167D" w:rsidP="00AC6C0A">
            <w:pPr>
              <w:rPr>
                <w:rFonts w:ascii="Arial Narrow" w:eastAsiaTheme="minorHAnsi" w:hAnsi="Arial Narrow" w:cstheme="minorBidi"/>
                <w:bCs/>
                <w:sz w:val="22"/>
                <w:szCs w:val="22"/>
                <w:lang w:eastAsia="en-US"/>
              </w:rPr>
            </w:pPr>
            <w:r w:rsidRPr="002200AF">
              <w:rPr>
                <w:rFonts w:ascii="Arial Narrow" w:hAnsi="Arial Narrow"/>
                <w:sz w:val="22"/>
                <w:szCs w:val="22"/>
                <w:lang w:eastAsia="sk-SK"/>
              </w:rPr>
              <w:t>max. 400 mm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E0D561" w14:textId="48F18F26" w:rsidR="00AC6C0A" w:rsidRPr="002200AF" w:rsidRDefault="00AC6C0A" w:rsidP="00AC6C0A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A66D935" w14:textId="3D25D35B" w:rsidR="00AC6C0A" w:rsidRPr="002200AF" w:rsidRDefault="00AC6C0A" w:rsidP="00AC6C0A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2200AF">
              <w:rPr>
                <w:rFonts w:ascii="Arial Narrow" w:hAnsi="Arial Narrow"/>
                <w:b/>
                <w:bCs/>
                <w:sz w:val="22"/>
                <w:szCs w:val="22"/>
              </w:rPr>
              <w:t>N/A</w:t>
            </w:r>
          </w:p>
        </w:tc>
      </w:tr>
      <w:tr w:rsidR="002200AF" w:rsidRPr="002200AF" w14:paraId="7AD25CA9" w14:textId="77777777" w:rsidTr="007622E5">
        <w:trPr>
          <w:trHeight w:val="30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7C6C99E" w14:textId="6EBF9C9E" w:rsidR="00AC6C0A" w:rsidRPr="002200AF" w:rsidRDefault="005C167D" w:rsidP="00AC6C0A">
            <w:pPr>
              <w:rPr>
                <w:rFonts w:ascii="Arial Narrow" w:eastAsiaTheme="minorHAnsi" w:hAnsi="Arial Narrow" w:cstheme="minorBidi"/>
                <w:b/>
                <w:bCs/>
                <w:sz w:val="22"/>
                <w:szCs w:val="22"/>
                <w:lang w:eastAsia="en-US"/>
              </w:rPr>
            </w:pPr>
            <w:r w:rsidRPr="002200AF">
              <w:rPr>
                <w:rFonts w:ascii="Arial Narrow" w:hAnsi="Arial Narrow"/>
                <w:b/>
                <w:sz w:val="22"/>
                <w:szCs w:val="22"/>
                <w:lang w:eastAsia="sk-SK"/>
              </w:rPr>
              <w:t>Veľkosť snímača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0317311" w14:textId="7013047D" w:rsidR="00AC6C0A" w:rsidRPr="002200AF" w:rsidRDefault="005C167D" w:rsidP="00AC6C0A">
            <w:pPr>
              <w:rPr>
                <w:rFonts w:ascii="Arial Narrow" w:eastAsiaTheme="minorHAnsi" w:hAnsi="Arial Narrow" w:cstheme="minorBidi"/>
                <w:bCs/>
                <w:sz w:val="22"/>
                <w:szCs w:val="22"/>
                <w:lang w:eastAsia="en-US"/>
              </w:rPr>
            </w:pPr>
            <w:r w:rsidRPr="002200AF">
              <w:rPr>
                <w:rFonts w:ascii="Arial Narrow" w:hAnsi="Arial Narrow"/>
                <w:sz w:val="22"/>
                <w:szCs w:val="22"/>
                <w:lang w:eastAsia="sk-SK"/>
              </w:rPr>
              <w:t>min. 1/2.3"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17FD49" w14:textId="77777777" w:rsidR="00AC6C0A" w:rsidRPr="002200AF" w:rsidRDefault="00AC6C0A" w:rsidP="00AC6C0A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75CB682" w14:textId="77777777" w:rsidR="00AC6C0A" w:rsidRPr="002200AF" w:rsidRDefault="00AC6C0A" w:rsidP="00AC6C0A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2200AF">
              <w:rPr>
                <w:rFonts w:ascii="Arial Narrow" w:hAnsi="Arial Narrow"/>
                <w:b/>
                <w:bCs/>
                <w:sz w:val="22"/>
                <w:szCs w:val="22"/>
              </w:rPr>
              <w:t>N/A</w:t>
            </w:r>
          </w:p>
        </w:tc>
      </w:tr>
      <w:tr w:rsidR="002200AF" w:rsidRPr="002200AF" w14:paraId="07618CF7" w14:textId="77777777" w:rsidTr="007622E5">
        <w:trPr>
          <w:trHeight w:val="30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339AB83" w14:textId="62F96B31" w:rsidR="00AC6C0A" w:rsidRPr="002200AF" w:rsidRDefault="005C167D" w:rsidP="00AC6C0A">
            <w:pPr>
              <w:rPr>
                <w:rFonts w:ascii="Arial Narrow" w:eastAsiaTheme="minorHAnsi" w:hAnsi="Arial Narrow" w:cstheme="minorBidi"/>
                <w:b/>
                <w:bCs/>
                <w:sz w:val="22"/>
                <w:szCs w:val="22"/>
                <w:lang w:eastAsia="en-US"/>
              </w:rPr>
            </w:pPr>
            <w:r w:rsidRPr="002200AF">
              <w:rPr>
                <w:rFonts w:ascii="Arial Narrow" w:hAnsi="Arial Narrow"/>
                <w:b/>
                <w:sz w:val="22"/>
                <w:szCs w:val="22"/>
                <w:lang w:eastAsia="sk-SK"/>
              </w:rPr>
              <w:t>Typ snímača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675C4FE" w14:textId="7AE08C91" w:rsidR="00AC6C0A" w:rsidRPr="002200AF" w:rsidRDefault="005C167D" w:rsidP="00AC6C0A">
            <w:pPr>
              <w:rPr>
                <w:rFonts w:ascii="Arial Narrow" w:eastAsiaTheme="minorHAnsi" w:hAnsi="Arial Narrow" w:cstheme="minorBidi"/>
                <w:bCs/>
                <w:sz w:val="22"/>
                <w:szCs w:val="22"/>
                <w:lang w:eastAsia="en-US"/>
              </w:rPr>
            </w:pPr>
            <w:r w:rsidRPr="002200AF">
              <w:rPr>
                <w:rFonts w:ascii="Arial Narrow" w:hAnsi="Arial Narrow"/>
                <w:sz w:val="22"/>
                <w:szCs w:val="22"/>
                <w:lang w:eastAsia="sk-SK"/>
              </w:rPr>
              <w:t>CMOS alebo BSI-CMOS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12F640" w14:textId="77777777" w:rsidR="00AC6C0A" w:rsidRPr="002200AF" w:rsidRDefault="00AC6C0A" w:rsidP="00AC6C0A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57DD502" w14:textId="77777777" w:rsidR="00AC6C0A" w:rsidRPr="002200AF" w:rsidRDefault="00AC6C0A" w:rsidP="00AC6C0A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2200AF">
              <w:rPr>
                <w:rFonts w:ascii="Arial Narrow" w:hAnsi="Arial Narrow"/>
                <w:b/>
                <w:bCs/>
                <w:sz w:val="22"/>
                <w:szCs w:val="22"/>
              </w:rPr>
              <w:t>N/A</w:t>
            </w:r>
          </w:p>
        </w:tc>
      </w:tr>
      <w:tr w:rsidR="002200AF" w:rsidRPr="002200AF" w14:paraId="2485C382" w14:textId="77777777" w:rsidTr="007622E5">
        <w:trPr>
          <w:trHeight w:val="30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4698E09" w14:textId="3D72D4E6" w:rsidR="00AC6C0A" w:rsidRPr="002200AF" w:rsidRDefault="005C167D" w:rsidP="00AC6C0A">
            <w:pPr>
              <w:rPr>
                <w:rFonts w:ascii="Arial Narrow" w:eastAsiaTheme="minorHAnsi" w:hAnsi="Arial Narrow" w:cstheme="minorBidi"/>
                <w:b/>
                <w:bCs/>
                <w:sz w:val="22"/>
                <w:szCs w:val="22"/>
                <w:lang w:eastAsia="en-US"/>
              </w:rPr>
            </w:pPr>
            <w:r w:rsidRPr="002200AF">
              <w:rPr>
                <w:rFonts w:ascii="Arial Narrow" w:hAnsi="Arial Narrow"/>
                <w:b/>
                <w:sz w:val="22"/>
                <w:szCs w:val="22"/>
                <w:lang w:eastAsia="sk-SK"/>
              </w:rPr>
              <w:t>Rozlíšenie snímača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7AD2DA" w14:textId="3E6AB547" w:rsidR="00AC6C0A" w:rsidRPr="002200AF" w:rsidRDefault="005C167D" w:rsidP="00AC6C0A">
            <w:pPr>
              <w:rPr>
                <w:rFonts w:ascii="Arial Narrow" w:eastAsiaTheme="minorHAnsi" w:hAnsi="Arial Narrow" w:cstheme="minorBidi"/>
                <w:bCs/>
                <w:sz w:val="22"/>
                <w:szCs w:val="22"/>
                <w:lang w:eastAsia="en-US"/>
              </w:rPr>
            </w:pPr>
            <w:r w:rsidRPr="002200AF">
              <w:rPr>
                <w:rFonts w:ascii="Arial Narrow" w:hAnsi="Arial Narrow"/>
                <w:sz w:val="22"/>
                <w:szCs w:val="22"/>
                <w:lang w:eastAsia="sk-SK"/>
              </w:rPr>
              <w:t>min. 16 Mpx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F7B809" w14:textId="77777777" w:rsidR="00AC6C0A" w:rsidRPr="002200AF" w:rsidRDefault="00AC6C0A" w:rsidP="00AC6C0A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45BE5A6" w14:textId="77777777" w:rsidR="00AC6C0A" w:rsidRPr="002200AF" w:rsidRDefault="00AC6C0A" w:rsidP="00AC6C0A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2200AF">
              <w:rPr>
                <w:rFonts w:ascii="Arial Narrow" w:hAnsi="Arial Narrow"/>
                <w:b/>
                <w:bCs/>
                <w:sz w:val="22"/>
                <w:szCs w:val="22"/>
              </w:rPr>
              <w:t>N/A</w:t>
            </w:r>
          </w:p>
        </w:tc>
      </w:tr>
      <w:tr w:rsidR="002200AF" w:rsidRPr="002200AF" w14:paraId="22DB90C1" w14:textId="77777777" w:rsidTr="00EC583E">
        <w:trPr>
          <w:trHeight w:val="30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AAA2087" w14:textId="32519367" w:rsidR="00AC6C0A" w:rsidRPr="002200AF" w:rsidRDefault="005C167D" w:rsidP="00AC6C0A">
            <w:pPr>
              <w:rPr>
                <w:rFonts w:ascii="Arial Narrow" w:eastAsiaTheme="minorHAnsi" w:hAnsi="Arial Narrow" w:cstheme="minorBidi"/>
                <w:b/>
                <w:bCs/>
                <w:sz w:val="22"/>
                <w:szCs w:val="22"/>
                <w:lang w:eastAsia="en-US"/>
              </w:rPr>
            </w:pPr>
            <w:r w:rsidRPr="002200AF">
              <w:rPr>
                <w:rFonts w:ascii="Arial Narrow" w:hAnsi="Arial Narrow"/>
                <w:b/>
                <w:bCs/>
                <w:sz w:val="22"/>
                <w:szCs w:val="22"/>
                <w:lang w:eastAsia="sk-SK"/>
              </w:rPr>
              <w:t>Pomer strán</w:t>
            </w:r>
            <w:r w:rsidRPr="002200AF">
              <w:rPr>
                <w:rFonts w:ascii="Arial Narrow" w:hAnsi="Arial Narrow"/>
                <w:b/>
                <w:sz w:val="22"/>
                <w:szCs w:val="22"/>
                <w:lang w:eastAsia="sk-SK"/>
              </w:rPr>
              <w:t> 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BAEADC4" w14:textId="4403747A" w:rsidR="00AC6C0A" w:rsidRPr="002200AF" w:rsidRDefault="005C167D" w:rsidP="00AC6C0A">
            <w:pPr>
              <w:rPr>
                <w:rFonts w:ascii="Arial Narrow" w:eastAsiaTheme="minorHAnsi" w:hAnsi="Arial Narrow" w:cstheme="minorBidi"/>
                <w:bCs/>
                <w:sz w:val="22"/>
                <w:szCs w:val="22"/>
                <w:lang w:eastAsia="en-US"/>
              </w:rPr>
            </w:pPr>
            <w:r w:rsidRPr="002200AF">
              <w:rPr>
                <w:rFonts w:ascii="Arial Narrow" w:hAnsi="Arial Narrow"/>
                <w:sz w:val="22"/>
                <w:szCs w:val="22"/>
                <w:lang w:eastAsia="sk-SK"/>
              </w:rPr>
              <w:t>3 : 2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74D000F" w14:textId="5DE5C713" w:rsidR="00AC6C0A" w:rsidRPr="002200AF" w:rsidRDefault="00A76180" w:rsidP="00AC6C0A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2200AF">
              <w:rPr>
                <w:rFonts w:ascii="Arial Narrow" w:hAnsi="Arial Narrow"/>
                <w:b/>
                <w:bCs/>
                <w:sz w:val="22"/>
                <w:szCs w:val="22"/>
              </w:rPr>
              <w:t>N/A</w:t>
            </w: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0820B6" w14:textId="49AA19F9" w:rsidR="00AC6C0A" w:rsidRPr="002200AF" w:rsidRDefault="00AC6C0A" w:rsidP="00AC6C0A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</w:p>
        </w:tc>
      </w:tr>
      <w:tr w:rsidR="002200AF" w:rsidRPr="002200AF" w14:paraId="05A1EFC4" w14:textId="77777777" w:rsidTr="007622E5">
        <w:trPr>
          <w:trHeight w:val="30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C4CFD26" w14:textId="21A7C77B" w:rsidR="00AC6C0A" w:rsidRPr="002200AF" w:rsidRDefault="005C167D" w:rsidP="00AC6C0A">
            <w:pPr>
              <w:rPr>
                <w:rFonts w:ascii="Arial Narrow" w:eastAsiaTheme="minorHAnsi" w:hAnsi="Arial Narrow" w:cstheme="minorBidi"/>
                <w:b/>
                <w:bCs/>
                <w:sz w:val="22"/>
                <w:szCs w:val="22"/>
                <w:lang w:eastAsia="en-US"/>
              </w:rPr>
            </w:pPr>
            <w:r w:rsidRPr="002200AF">
              <w:rPr>
                <w:rFonts w:ascii="Arial Narrow" w:hAnsi="Arial Narrow"/>
                <w:b/>
                <w:sz w:val="22"/>
                <w:szCs w:val="22"/>
                <w:lang w:eastAsia="sk-SK"/>
              </w:rPr>
              <w:t>Rýchlosť uzávierky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0988E1F" w14:textId="193C2824" w:rsidR="00AC6C0A" w:rsidRPr="002200AF" w:rsidRDefault="005C167D" w:rsidP="005C167D">
            <w:pPr>
              <w:jc w:val="both"/>
              <w:rPr>
                <w:rFonts w:ascii="Arial Narrow" w:hAnsi="Arial Narrow"/>
                <w:sz w:val="22"/>
                <w:szCs w:val="22"/>
                <w:lang w:eastAsia="sk-SK"/>
              </w:rPr>
            </w:pPr>
            <w:r w:rsidRPr="002200AF">
              <w:rPr>
                <w:rFonts w:ascii="Arial Narrow" w:hAnsi="Arial Narrow"/>
                <w:sz w:val="22"/>
                <w:szCs w:val="22"/>
                <w:lang w:eastAsia="sk-SK"/>
              </w:rPr>
              <w:t>1/4 000 s až 15 s (Bulb režim)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9103A4" w14:textId="77777777" w:rsidR="00AC6C0A" w:rsidRPr="002200AF" w:rsidRDefault="00AC6C0A" w:rsidP="00AC6C0A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1459641" w14:textId="77777777" w:rsidR="00AC6C0A" w:rsidRPr="002200AF" w:rsidRDefault="00AC6C0A" w:rsidP="00AC6C0A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2200AF">
              <w:rPr>
                <w:rFonts w:ascii="Arial Narrow" w:hAnsi="Arial Narrow"/>
                <w:b/>
                <w:bCs/>
                <w:sz w:val="22"/>
                <w:szCs w:val="22"/>
              </w:rPr>
              <w:t>N/A</w:t>
            </w:r>
          </w:p>
        </w:tc>
      </w:tr>
      <w:tr w:rsidR="002200AF" w:rsidRPr="002200AF" w14:paraId="64158B74" w14:textId="77777777" w:rsidTr="007622E5">
        <w:trPr>
          <w:trHeight w:val="30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077F5DD" w14:textId="677BE4CA" w:rsidR="00AC6C0A" w:rsidRPr="002200AF" w:rsidRDefault="005C167D" w:rsidP="00AC6C0A">
            <w:pPr>
              <w:rPr>
                <w:rFonts w:ascii="Arial Narrow" w:eastAsiaTheme="minorHAnsi" w:hAnsi="Arial Narrow" w:cstheme="minorBidi"/>
                <w:b/>
                <w:bCs/>
                <w:sz w:val="22"/>
                <w:szCs w:val="22"/>
                <w:lang w:eastAsia="en-US"/>
              </w:rPr>
            </w:pPr>
            <w:r w:rsidRPr="002200AF">
              <w:rPr>
                <w:rFonts w:ascii="Arial Narrow" w:hAnsi="Arial Narrow"/>
                <w:b/>
                <w:sz w:val="22"/>
                <w:szCs w:val="22"/>
                <w:lang w:eastAsia="sk-SK"/>
              </w:rPr>
              <w:t>Formát statických snímok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51FF9F4" w14:textId="4FC11AED" w:rsidR="00AC6C0A" w:rsidRPr="002200AF" w:rsidRDefault="005C167D" w:rsidP="00E67A41">
            <w:pPr>
              <w:rPr>
                <w:rFonts w:ascii="Arial Narrow" w:eastAsiaTheme="minorHAnsi" w:hAnsi="Arial Narrow" w:cstheme="minorBidi"/>
                <w:bCs/>
                <w:sz w:val="22"/>
                <w:szCs w:val="22"/>
                <w:lang w:eastAsia="en-US"/>
              </w:rPr>
            </w:pPr>
            <w:r w:rsidRPr="002200AF">
              <w:rPr>
                <w:rFonts w:ascii="Arial Narrow" w:hAnsi="Arial Narrow"/>
                <w:sz w:val="22"/>
                <w:szCs w:val="22"/>
                <w:lang w:eastAsia="sk-SK"/>
              </w:rPr>
              <w:t>JPEG</w:t>
            </w:r>
            <w:r w:rsidR="00E67A41" w:rsidRPr="002200AF">
              <w:rPr>
                <w:rFonts w:ascii="Arial Narrow" w:hAnsi="Arial Narrow"/>
                <w:sz w:val="22"/>
                <w:szCs w:val="22"/>
                <w:lang w:eastAsia="sk-SK"/>
              </w:rPr>
              <w:t xml:space="preserve"> alebo </w:t>
            </w:r>
            <w:r w:rsidRPr="002200AF">
              <w:rPr>
                <w:rFonts w:ascii="Arial Narrow" w:hAnsi="Arial Narrow"/>
                <w:sz w:val="22"/>
                <w:szCs w:val="22"/>
                <w:lang w:eastAsia="sk-SK"/>
              </w:rPr>
              <w:t>RAW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C4B0E0" w14:textId="77777777" w:rsidR="00AC6C0A" w:rsidRPr="002200AF" w:rsidRDefault="00AC6C0A" w:rsidP="00AC6C0A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2C253CC" w14:textId="77777777" w:rsidR="00AC6C0A" w:rsidRPr="002200AF" w:rsidRDefault="00AC6C0A" w:rsidP="00AC6C0A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2200AF">
              <w:rPr>
                <w:rFonts w:ascii="Arial Narrow" w:hAnsi="Arial Narrow"/>
                <w:b/>
                <w:bCs/>
                <w:sz w:val="22"/>
                <w:szCs w:val="22"/>
              </w:rPr>
              <w:t>N/A</w:t>
            </w:r>
          </w:p>
        </w:tc>
      </w:tr>
      <w:tr w:rsidR="002200AF" w:rsidRPr="002200AF" w14:paraId="29775154" w14:textId="77777777" w:rsidTr="002200AF">
        <w:trPr>
          <w:trHeight w:val="30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993D2E2" w14:textId="4C89119E" w:rsidR="00AC6C0A" w:rsidRPr="002200AF" w:rsidRDefault="002200AF" w:rsidP="00AC6C0A">
            <w:pPr>
              <w:rPr>
                <w:rFonts w:ascii="Arial Narrow" w:eastAsiaTheme="minorHAnsi" w:hAnsi="Arial Narrow" w:cstheme="minorBidi"/>
                <w:b/>
                <w:bCs/>
                <w:sz w:val="22"/>
                <w:szCs w:val="22"/>
                <w:lang w:eastAsia="en-US"/>
              </w:rPr>
            </w:pPr>
            <w:r w:rsidRPr="002200AF">
              <w:rPr>
                <w:rFonts w:ascii="Arial Narrow" w:hAnsi="Arial Narrow"/>
                <w:b/>
                <w:sz w:val="22"/>
                <w:szCs w:val="22"/>
                <w:lang w:eastAsia="sk-SK"/>
              </w:rPr>
              <w:t>Rozlíšenie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70DF79A" w14:textId="73B61F51" w:rsidR="00AC6C0A" w:rsidRPr="002200AF" w:rsidRDefault="002200AF" w:rsidP="00AC6C0A">
            <w:pPr>
              <w:rPr>
                <w:rFonts w:ascii="Arial Narrow" w:eastAsiaTheme="minorHAnsi" w:hAnsi="Arial Narrow" w:cstheme="minorBidi"/>
                <w:bCs/>
                <w:sz w:val="22"/>
                <w:szCs w:val="22"/>
                <w:lang w:eastAsia="en-US"/>
              </w:rPr>
            </w:pPr>
            <w:r w:rsidRPr="002200AF">
              <w:rPr>
                <w:rFonts w:ascii="Arial Narrow" w:hAnsi="Arial Narrow"/>
                <w:sz w:val="22"/>
                <w:szCs w:val="22"/>
                <w:lang w:eastAsia="sk-SK"/>
              </w:rPr>
              <w:t>Možnosť nastavenia rozlíšenia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DE09E11" w14:textId="7A162697" w:rsidR="00AC6C0A" w:rsidRPr="002200AF" w:rsidRDefault="002200AF" w:rsidP="00AC6C0A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sz w:val="22"/>
                <w:szCs w:val="22"/>
              </w:rPr>
            </w:pPr>
            <w:r w:rsidRPr="002200AF">
              <w:rPr>
                <w:rFonts w:ascii="Arial Narrow" w:hAnsi="Arial Narrow"/>
                <w:b/>
                <w:bCs/>
                <w:sz w:val="22"/>
                <w:szCs w:val="22"/>
              </w:rPr>
              <w:t>N/A</w:t>
            </w: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1CEB30" w14:textId="4138FA4C" w:rsidR="00AC6C0A" w:rsidRPr="002200AF" w:rsidRDefault="00AC6C0A" w:rsidP="00AC6C0A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sz w:val="22"/>
                <w:szCs w:val="22"/>
              </w:rPr>
            </w:pPr>
          </w:p>
        </w:tc>
      </w:tr>
      <w:tr w:rsidR="002200AF" w:rsidRPr="002200AF" w14:paraId="093274E5" w14:textId="77777777" w:rsidTr="007622E5">
        <w:trPr>
          <w:trHeight w:val="30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177C287" w14:textId="26FE430E" w:rsidR="00AC6C0A" w:rsidRPr="002200AF" w:rsidRDefault="005C167D" w:rsidP="00AC6C0A">
            <w:pPr>
              <w:rPr>
                <w:rFonts w:ascii="Arial Narrow" w:eastAsiaTheme="minorHAnsi" w:hAnsi="Arial Narrow" w:cstheme="minorBidi"/>
                <w:b/>
                <w:bCs/>
                <w:sz w:val="22"/>
                <w:szCs w:val="22"/>
                <w:lang w:eastAsia="en-US"/>
              </w:rPr>
            </w:pPr>
            <w:r w:rsidRPr="002200AF">
              <w:rPr>
                <w:rFonts w:ascii="Arial Narrow" w:hAnsi="Arial Narrow"/>
                <w:b/>
                <w:sz w:val="22"/>
                <w:szCs w:val="22"/>
                <w:lang w:eastAsia="sk-SK"/>
              </w:rPr>
              <w:t>Formát pohyblivého záznamu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A6EAC07" w14:textId="5060FF8A" w:rsidR="00AC6C0A" w:rsidRPr="002200AF" w:rsidRDefault="005C167D" w:rsidP="00E67A41">
            <w:pPr>
              <w:rPr>
                <w:rFonts w:ascii="Arial Narrow" w:eastAsiaTheme="minorHAnsi" w:hAnsi="Arial Narrow" w:cstheme="minorBidi"/>
                <w:bCs/>
                <w:sz w:val="22"/>
                <w:szCs w:val="22"/>
                <w:lang w:eastAsia="en-US"/>
              </w:rPr>
            </w:pPr>
            <w:r w:rsidRPr="002200AF">
              <w:rPr>
                <w:rFonts w:ascii="Arial Narrow" w:hAnsi="Arial Narrow"/>
                <w:sz w:val="22"/>
                <w:szCs w:val="22"/>
                <w:lang w:eastAsia="sk-SK"/>
              </w:rPr>
              <w:t>MP4</w:t>
            </w:r>
            <w:r w:rsidR="00E67A41" w:rsidRPr="002200AF">
              <w:rPr>
                <w:rFonts w:ascii="Arial Narrow" w:hAnsi="Arial Narrow"/>
                <w:sz w:val="22"/>
                <w:szCs w:val="22"/>
                <w:lang w:eastAsia="sk-SK"/>
              </w:rPr>
              <w:t xml:space="preserve"> alebo </w:t>
            </w:r>
            <w:r w:rsidRPr="002200AF">
              <w:rPr>
                <w:rFonts w:ascii="Arial Narrow" w:hAnsi="Arial Narrow"/>
                <w:sz w:val="22"/>
                <w:szCs w:val="22"/>
                <w:lang w:eastAsia="sk-SK"/>
              </w:rPr>
              <w:t>MOV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CA7378" w14:textId="77777777" w:rsidR="00AC6C0A" w:rsidRPr="002200AF" w:rsidRDefault="00AC6C0A" w:rsidP="00AC6C0A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BBC7DC9" w14:textId="77777777" w:rsidR="00AC6C0A" w:rsidRPr="002200AF" w:rsidRDefault="00AC6C0A" w:rsidP="00AC6C0A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2200AF">
              <w:rPr>
                <w:rFonts w:ascii="Arial Narrow" w:hAnsi="Arial Narrow"/>
                <w:b/>
                <w:bCs/>
                <w:sz w:val="22"/>
                <w:szCs w:val="22"/>
              </w:rPr>
              <w:t>N/A</w:t>
            </w:r>
          </w:p>
        </w:tc>
      </w:tr>
      <w:tr w:rsidR="002200AF" w:rsidRPr="002200AF" w14:paraId="1C803728" w14:textId="77777777" w:rsidTr="00C06850">
        <w:trPr>
          <w:trHeight w:val="30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FBB25D1" w14:textId="081ECF40" w:rsidR="00AC6C0A" w:rsidRPr="002200AF" w:rsidRDefault="005C167D" w:rsidP="00AC6C0A">
            <w:pPr>
              <w:rPr>
                <w:rFonts w:ascii="Arial Narrow" w:eastAsiaTheme="minorHAnsi" w:hAnsi="Arial Narrow" w:cstheme="minorBidi"/>
                <w:b/>
                <w:bCs/>
                <w:sz w:val="22"/>
                <w:szCs w:val="22"/>
                <w:lang w:eastAsia="en-US"/>
              </w:rPr>
            </w:pPr>
            <w:r w:rsidRPr="002200AF">
              <w:rPr>
                <w:rFonts w:ascii="Arial Narrow" w:hAnsi="Arial Narrow"/>
                <w:b/>
                <w:sz w:val="22"/>
                <w:szCs w:val="22"/>
                <w:lang w:eastAsia="sk-SK"/>
              </w:rPr>
              <w:t>Rozsah citlivosti ISO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9A6BEB4" w14:textId="5376C973" w:rsidR="00AC6C0A" w:rsidRPr="002200AF" w:rsidRDefault="005C167D" w:rsidP="005C167D">
            <w:pPr>
              <w:jc w:val="both"/>
              <w:rPr>
                <w:rFonts w:ascii="Arial Narrow" w:eastAsiaTheme="minorHAnsi" w:hAnsi="Arial Narrow" w:cstheme="minorBidi"/>
                <w:bCs/>
                <w:sz w:val="22"/>
                <w:szCs w:val="22"/>
                <w:lang w:eastAsia="en-US"/>
              </w:rPr>
            </w:pPr>
            <w:r w:rsidRPr="002200AF">
              <w:rPr>
                <w:rFonts w:ascii="Arial Narrow" w:hAnsi="Arial Narrow"/>
                <w:sz w:val="22"/>
                <w:szCs w:val="22"/>
                <w:lang w:eastAsia="sk-SK"/>
              </w:rPr>
              <w:t xml:space="preserve">Minimálne </w:t>
            </w:r>
            <w:r w:rsidRPr="002200AF">
              <w:rPr>
                <w:rFonts w:ascii="Arial Narrow" w:hAnsi="Arial Narrow"/>
                <w:bCs/>
                <w:sz w:val="22"/>
                <w:szCs w:val="22"/>
                <w:lang w:eastAsia="sk-SK"/>
              </w:rPr>
              <w:t>100 až 6400</w:t>
            </w:r>
            <w:r w:rsidRPr="002200AF">
              <w:rPr>
                <w:rFonts w:ascii="Arial Narrow" w:hAnsi="Arial Narrow"/>
                <w:sz w:val="22"/>
                <w:szCs w:val="22"/>
                <w:lang w:eastAsia="sk-SK"/>
              </w:rPr>
              <w:t xml:space="preserve"> (s možnosťou rozšírenia                                                                 do vyšších hodnôt, ak je to potrebné), pričom                                                                  zariadenie umožňuje optimálnu kvalitu obrazu pri nastavení ISO na rôznych hodnotách.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EF024B" w14:textId="0B321801" w:rsidR="00AC6C0A" w:rsidRPr="002200AF" w:rsidRDefault="00AC6C0A" w:rsidP="00AC6C0A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837B74F" w14:textId="61842329" w:rsidR="00AC6C0A" w:rsidRPr="002200AF" w:rsidRDefault="00313131" w:rsidP="00AC6C0A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2200AF">
              <w:rPr>
                <w:rFonts w:ascii="Arial Narrow" w:hAnsi="Arial Narrow"/>
                <w:b/>
                <w:bCs/>
                <w:sz w:val="22"/>
                <w:szCs w:val="22"/>
              </w:rPr>
              <w:t>N/A</w:t>
            </w:r>
          </w:p>
        </w:tc>
      </w:tr>
      <w:tr w:rsidR="002200AF" w:rsidRPr="002200AF" w14:paraId="2724A697" w14:textId="77777777" w:rsidTr="00C06850">
        <w:trPr>
          <w:trHeight w:val="30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39AC44E" w14:textId="05AFE8AA" w:rsidR="005C167D" w:rsidRPr="002200AF" w:rsidRDefault="005C167D" w:rsidP="000C7774">
            <w:pPr>
              <w:rPr>
                <w:rFonts w:ascii="Arial Narrow" w:hAnsi="Arial Narrow"/>
                <w:b/>
                <w:sz w:val="22"/>
                <w:szCs w:val="22"/>
                <w:lang w:eastAsia="sk-SK"/>
              </w:rPr>
            </w:pPr>
            <w:r w:rsidRPr="002200AF">
              <w:rPr>
                <w:rFonts w:ascii="Arial Narrow" w:hAnsi="Arial Narrow"/>
                <w:b/>
                <w:sz w:val="22"/>
                <w:szCs w:val="22"/>
                <w:lang w:eastAsia="sk-SK"/>
              </w:rPr>
              <w:lastRenderedPageBreak/>
              <w:t xml:space="preserve">Stabilizácia </w:t>
            </w:r>
            <w:r w:rsidR="000C7774" w:rsidRPr="002200AF">
              <w:rPr>
                <w:rFonts w:ascii="Arial Narrow" w:hAnsi="Arial Narrow"/>
                <w:b/>
                <w:sz w:val="22"/>
                <w:szCs w:val="22"/>
                <w:lang w:eastAsia="sk-SK"/>
              </w:rPr>
              <w:t>obrazu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369B0E9" w14:textId="22A2BD45" w:rsidR="005C167D" w:rsidRPr="002200AF" w:rsidRDefault="000C7774" w:rsidP="005C167D">
            <w:pPr>
              <w:jc w:val="both"/>
              <w:rPr>
                <w:rFonts w:ascii="Arial Narrow" w:hAnsi="Arial Narrow"/>
                <w:sz w:val="22"/>
                <w:szCs w:val="22"/>
                <w:lang w:eastAsia="sk-SK"/>
              </w:rPr>
            </w:pPr>
            <w:r w:rsidRPr="002200AF">
              <w:rPr>
                <w:rFonts w:ascii="Arial Narrow" w:hAnsi="Arial Narrow"/>
                <w:sz w:val="22"/>
                <w:szCs w:val="22"/>
                <w:lang w:eastAsia="sk-SK"/>
              </w:rPr>
              <w:t>Optická alebo 5-osová alebo kombinovaná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B4CCEA" w14:textId="77777777" w:rsidR="005C167D" w:rsidRPr="002200AF" w:rsidRDefault="005C167D" w:rsidP="00AC6C0A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B25E08E" w14:textId="1AA827B6" w:rsidR="005C167D" w:rsidRPr="002200AF" w:rsidRDefault="00313131" w:rsidP="00AC6C0A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2200AF">
              <w:rPr>
                <w:rFonts w:ascii="Arial Narrow" w:hAnsi="Arial Narrow"/>
                <w:b/>
                <w:bCs/>
                <w:sz w:val="22"/>
                <w:szCs w:val="22"/>
              </w:rPr>
              <w:t>N/A</w:t>
            </w:r>
          </w:p>
        </w:tc>
      </w:tr>
      <w:tr w:rsidR="002200AF" w:rsidRPr="002200AF" w14:paraId="1B19B3B5" w14:textId="77777777" w:rsidTr="00C06850">
        <w:trPr>
          <w:trHeight w:val="30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7416F18" w14:textId="3CAE1FD2" w:rsidR="005C167D" w:rsidRPr="002200AF" w:rsidRDefault="000C7774" w:rsidP="00AC6C0A">
            <w:pPr>
              <w:rPr>
                <w:rFonts w:ascii="Arial Narrow" w:hAnsi="Arial Narrow"/>
                <w:b/>
                <w:sz w:val="22"/>
                <w:szCs w:val="22"/>
                <w:lang w:eastAsia="sk-SK"/>
              </w:rPr>
            </w:pPr>
            <w:r w:rsidRPr="002200AF">
              <w:rPr>
                <w:rFonts w:ascii="Arial Narrow" w:hAnsi="Arial Narrow"/>
                <w:b/>
                <w:sz w:val="22"/>
                <w:szCs w:val="22"/>
                <w:lang w:eastAsia="sk-SK"/>
              </w:rPr>
              <w:t>Hľadáčik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4324542" w14:textId="77777777" w:rsidR="00313131" w:rsidRPr="002200AF" w:rsidRDefault="000C7774" w:rsidP="000C7774">
            <w:pPr>
              <w:jc w:val="both"/>
              <w:rPr>
                <w:rFonts w:ascii="Arial Narrow" w:hAnsi="Arial Narrow"/>
                <w:sz w:val="22"/>
                <w:szCs w:val="22"/>
                <w:lang w:eastAsia="sk-SK"/>
              </w:rPr>
            </w:pPr>
            <w:r w:rsidRPr="002200AF">
              <w:rPr>
                <w:rFonts w:ascii="Arial Narrow" w:hAnsi="Arial Narrow"/>
                <w:sz w:val="22"/>
                <w:szCs w:val="22"/>
                <w:lang w:eastAsia="sk-SK"/>
              </w:rPr>
              <w:t xml:space="preserve">Optický (OVF) alebo elektronický (EVF), </w:t>
            </w:r>
          </w:p>
          <w:p w14:paraId="744F97D9" w14:textId="7D788925" w:rsidR="005C167D" w:rsidRPr="002200AF" w:rsidRDefault="000C7774" w:rsidP="000C7774">
            <w:pPr>
              <w:jc w:val="both"/>
              <w:rPr>
                <w:rFonts w:ascii="Arial Narrow" w:hAnsi="Arial Narrow"/>
                <w:sz w:val="22"/>
                <w:szCs w:val="22"/>
                <w:lang w:eastAsia="sk-SK"/>
              </w:rPr>
            </w:pPr>
            <w:r w:rsidRPr="002200AF">
              <w:rPr>
                <w:rFonts w:ascii="Arial Narrow" w:hAnsi="Arial Narrow"/>
                <w:sz w:val="22"/>
                <w:szCs w:val="22"/>
                <w:lang w:eastAsia="sk-SK"/>
              </w:rPr>
              <w:t>pokrytie min. 90 %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815F83" w14:textId="77777777" w:rsidR="005C167D" w:rsidRPr="002200AF" w:rsidRDefault="005C167D" w:rsidP="00AC6C0A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A39EBD8" w14:textId="45D1B74C" w:rsidR="005C167D" w:rsidRPr="002200AF" w:rsidRDefault="00313131" w:rsidP="00AC6C0A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2200AF">
              <w:rPr>
                <w:rFonts w:ascii="Arial Narrow" w:hAnsi="Arial Narrow"/>
                <w:b/>
                <w:bCs/>
                <w:sz w:val="22"/>
                <w:szCs w:val="22"/>
              </w:rPr>
              <w:t>N/A</w:t>
            </w:r>
          </w:p>
        </w:tc>
      </w:tr>
      <w:tr w:rsidR="002200AF" w:rsidRPr="002200AF" w14:paraId="28960B48" w14:textId="77777777" w:rsidTr="00C06850">
        <w:trPr>
          <w:trHeight w:val="30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F53E94D" w14:textId="6EFEB6D1" w:rsidR="005C167D" w:rsidRPr="002200AF" w:rsidRDefault="00184881" w:rsidP="00AC6C0A">
            <w:pPr>
              <w:rPr>
                <w:rFonts w:ascii="Arial Narrow" w:hAnsi="Arial Narrow"/>
                <w:b/>
                <w:sz w:val="22"/>
                <w:szCs w:val="22"/>
                <w:lang w:eastAsia="sk-SK"/>
              </w:rPr>
            </w:pPr>
            <w:r w:rsidRPr="002200AF">
              <w:rPr>
                <w:rFonts w:ascii="Arial Narrow" w:hAnsi="Arial Narrow"/>
                <w:b/>
                <w:sz w:val="22"/>
                <w:szCs w:val="22"/>
                <w:lang w:eastAsia="sk-SK"/>
              </w:rPr>
              <w:t>Náhľadový displej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129FE52" w14:textId="74ECE22F" w:rsidR="005C167D" w:rsidRPr="002200AF" w:rsidRDefault="00184881" w:rsidP="005C167D">
            <w:pPr>
              <w:jc w:val="both"/>
              <w:rPr>
                <w:rFonts w:ascii="Arial Narrow" w:hAnsi="Arial Narrow"/>
                <w:sz w:val="22"/>
                <w:szCs w:val="22"/>
                <w:lang w:eastAsia="sk-SK"/>
              </w:rPr>
            </w:pPr>
            <w:r w:rsidRPr="002200AF">
              <w:rPr>
                <w:rFonts w:ascii="Arial Narrow" w:hAnsi="Arial Narrow"/>
                <w:sz w:val="22"/>
                <w:szCs w:val="22"/>
                <w:lang w:eastAsia="sk-SK"/>
              </w:rPr>
              <w:t>min. 3" LCD (rozlíšenie min. 920 000 bodov)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0E7758" w14:textId="77777777" w:rsidR="005C167D" w:rsidRPr="002200AF" w:rsidRDefault="005C167D" w:rsidP="00AC6C0A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D051F7E" w14:textId="0616D38E" w:rsidR="005C167D" w:rsidRPr="002200AF" w:rsidRDefault="00313131" w:rsidP="00AC6C0A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2200AF">
              <w:rPr>
                <w:rFonts w:ascii="Arial Narrow" w:hAnsi="Arial Narrow"/>
                <w:b/>
                <w:bCs/>
                <w:sz w:val="22"/>
                <w:szCs w:val="22"/>
              </w:rPr>
              <w:t>N/A</w:t>
            </w:r>
          </w:p>
        </w:tc>
      </w:tr>
      <w:tr w:rsidR="002200AF" w:rsidRPr="002200AF" w14:paraId="39A873E0" w14:textId="77777777" w:rsidTr="00C06850">
        <w:trPr>
          <w:trHeight w:val="30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9E616FE" w14:textId="34C5D777" w:rsidR="005C167D" w:rsidRPr="002200AF" w:rsidRDefault="00184881" w:rsidP="00AC6C0A">
            <w:pPr>
              <w:rPr>
                <w:rFonts w:ascii="Arial Narrow" w:hAnsi="Arial Narrow"/>
                <w:b/>
                <w:sz w:val="22"/>
                <w:szCs w:val="22"/>
                <w:lang w:eastAsia="sk-SK"/>
              </w:rPr>
            </w:pPr>
            <w:r w:rsidRPr="002200AF">
              <w:rPr>
                <w:rFonts w:ascii="Arial Narrow" w:hAnsi="Arial Narrow"/>
                <w:b/>
                <w:sz w:val="22"/>
                <w:szCs w:val="22"/>
                <w:lang w:eastAsia="sk-SK"/>
              </w:rPr>
              <w:t>Podpora ukladacieho média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B0CFCB7" w14:textId="32C4A530" w:rsidR="005C167D" w:rsidRPr="002200AF" w:rsidRDefault="00943594" w:rsidP="00943594">
            <w:pPr>
              <w:jc w:val="both"/>
              <w:rPr>
                <w:rFonts w:ascii="Arial Narrow" w:hAnsi="Arial Narrow"/>
                <w:sz w:val="22"/>
                <w:szCs w:val="22"/>
                <w:lang w:eastAsia="sk-SK"/>
              </w:rPr>
            </w:pPr>
            <w:r w:rsidRPr="002200AF">
              <w:rPr>
                <w:rFonts w:ascii="Arial Narrow" w:hAnsi="Arial Narrow"/>
                <w:sz w:val="22"/>
                <w:szCs w:val="22"/>
                <w:lang w:eastAsia="sk-SK"/>
              </w:rPr>
              <w:t xml:space="preserve"> </w:t>
            </w:r>
            <w:r w:rsidR="00184881" w:rsidRPr="002200AF">
              <w:rPr>
                <w:rFonts w:ascii="Arial Narrow" w:hAnsi="Arial Narrow"/>
                <w:sz w:val="22"/>
                <w:szCs w:val="22"/>
                <w:lang w:eastAsia="sk-SK"/>
              </w:rPr>
              <w:t>(SD</w:t>
            </w:r>
            <w:r w:rsidRPr="002200AF">
              <w:rPr>
                <w:rFonts w:ascii="Arial Narrow" w:hAnsi="Arial Narrow"/>
                <w:sz w:val="22"/>
                <w:szCs w:val="22"/>
                <w:lang w:eastAsia="sk-SK"/>
              </w:rPr>
              <w:t xml:space="preserve"> alebo </w:t>
            </w:r>
            <w:r w:rsidR="00184881" w:rsidRPr="002200AF">
              <w:rPr>
                <w:rFonts w:ascii="Arial Narrow" w:hAnsi="Arial Narrow"/>
                <w:sz w:val="22"/>
                <w:szCs w:val="22"/>
                <w:lang w:eastAsia="sk-SK"/>
              </w:rPr>
              <w:t>SDHC</w:t>
            </w:r>
            <w:r w:rsidRPr="002200AF">
              <w:rPr>
                <w:rFonts w:ascii="Arial Narrow" w:hAnsi="Arial Narrow"/>
                <w:sz w:val="22"/>
                <w:szCs w:val="22"/>
                <w:lang w:eastAsia="sk-SK"/>
              </w:rPr>
              <w:t xml:space="preserve"> alebo </w:t>
            </w:r>
            <w:r w:rsidR="00184881" w:rsidRPr="002200AF">
              <w:rPr>
                <w:rFonts w:ascii="Arial Narrow" w:hAnsi="Arial Narrow"/>
                <w:sz w:val="22"/>
                <w:szCs w:val="22"/>
                <w:lang w:eastAsia="sk-SK"/>
              </w:rPr>
              <w:t>SDXC)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47EEA4" w14:textId="77777777" w:rsidR="005C167D" w:rsidRPr="002200AF" w:rsidRDefault="005C167D" w:rsidP="00AC6C0A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E9AF4A7" w14:textId="314F96A3" w:rsidR="005C167D" w:rsidRPr="002200AF" w:rsidRDefault="00313131" w:rsidP="00AC6C0A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2200AF">
              <w:rPr>
                <w:rFonts w:ascii="Arial Narrow" w:hAnsi="Arial Narrow"/>
                <w:b/>
                <w:bCs/>
                <w:sz w:val="22"/>
                <w:szCs w:val="22"/>
              </w:rPr>
              <w:t>N/A</w:t>
            </w:r>
          </w:p>
        </w:tc>
      </w:tr>
      <w:tr w:rsidR="002200AF" w:rsidRPr="002200AF" w14:paraId="69DA6331" w14:textId="77777777" w:rsidTr="00C06850">
        <w:trPr>
          <w:trHeight w:val="30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AAA3288" w14:textId="1F96E8B5" w:rsidR="005C167D" w:rsidRPr="002200AF" w:rsidRDefault="00184881" w:rsidP="00AC6C0A">
            <w:pPr>
              <w:rPr>
                <w:rFonts w:ascii="Arial Narrow" w:hAnsi="Arial Narrow"/>
                <w:b/>
                <w:sz w:val="22"/>
                <w:szCs w:val="22"/>
                <w:lang w:eastAsia="sk-SK"/>
              </w:rPr>
            </w:pPr>
            <w:r w:rsidRPr="002200AF">
              <w:rPr>
                <w:rFonts w:ascii="Arial Narrow" w:hAnsi="Arial Narrow"/>
                <w:b/>
                <w:sz w:val="22"/>
                <w:szCs w:val="22"/>
                <w:lang w:eastAsia="sk-SK"/>
              </w:rPr>
              <w:t>Doba prevádzky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6143C0" w14:textId="392583D8" w:rsidR="005C167D" w:rsidRPr="002200AF" w:rsidRDefault="00184881" w:rsidP="00184881">
            <w:pPr>
              <w:tabs>
                <w:tab w:val="left" w:pos="4536"/>
              </w:tabs>
              <w:jc w:val="both"/>
              <w:rPr>
                <w:rFonts w:ascii="Arial Narrow" w:hAnsi="Arial Narrow"/>
                <w:sz w:val="22"/>
                <w:szCs w:val="22"/>
                <w:lang w:eastAsia="sk-SK"/>
              </w:rPr>
            </w:pPr>
            <w:r w:rsidRPr="002200AF">
              <w:rPr>
                <w:rFonts w:ascii="Arial Narrow" w:hAnsi="Arial Narrow"/>
                <w:sz w:val="22"/>
                <w:szCs w:val="22"/>
                <w:lang w:eastAsia="sk-SK"/>
              </w:rPr>
              <w:t>min. ~300 snímok, min. 150 min. s použitím náhradnej batérie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710D5E" w14:textId="77777777" w:rsidR="005C167D" w:rsidRPr="002200AF" w:rsidRDefault="005C167D" w:rsidP="00AC6C0A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01AA937" w14:textId="5F89B01E" w:rsidR="005C167D" w:rsidRPr="002200AF" w:rsidRDefault="00313131" w:rsidP="00AC6C0A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2200AF">
              <w:rPr>
                <w:rFonts w:ascii="Arial Narrow" w:hAnsi="Arial Narrow"/>
                <w:b/>
                <w:bCs/>
                <w:sz w:val="22"/>
                <w:szCs w:val="22"/>
              </w:rPr>
              <w:t>N/A</w:t>
            </w:r>
          </w:p>
        </w:tc>
      </w:tr>
      <w:tr w:rsidR="002200AF" w:rsidRPr="002200AF" w14:paraId="40900F64" w14:textId="77777777" w:rsidTr="00C06850">
        <w:trPr>
          <w:trHeight w:val="30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61B4222" w14:textId="3D594743" w:rsidR="005C167D" w:rsidRPr="002200AF" w:rsidRDefault="00184881" w:rsidP="00AC6C0A">
            <w:pPr>
              <w:rPr>
                <w:rFonts w:ascii="Arial Narrow" w:hAnsi="Arial Narrow"/>
                <w:b/>
                <w:sz w:val="22"/>
                <w:szCs w:val="22"/>
                <w:lang w:eastAsia="sk-SK"/>
              </w:rPr>
            </w:pPr>
            <w:r w:rsidRPr="002200AF">
              <w:rPr>
                <w:rFonts w:ascii="Arial Narrow" w:hAnsi="Arial Narrow"/>
                <w:b/>
                <w:bCs/>
                <w:sz w:val="22"/>
                <w:szCs w:val="22"/>
                <w:lang w:eastAsia="sk-SK"/>
              </w:rPr>
              <w:t>Kapacita batérie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EC505AB" w14:textId="5D31F113" w:rsidR="005C167D" w:rsidRPr="002200AF" w:rsidRDefault="00184881" w:rsidP="005C167D">
            <w:pPr>
              <w:jc w:val="both"/>
              <w:rPr>
                <w:rFonts w:ascii="Arial Narrow" w:hAnsi="Arial Narrow"/>
                <w:sz w:val="22"/>
                <w:szCs w:val="22"/>
                <w:lang w:eastAsia="sk-SK"/>
              </w:rPr>
            </w:pPr>
            <w:r w:rsidRPr="002200AF">
              <w:rPr>
                <w:rFonts w:ascii="Arial Narrow" w:hAnsi="Arial Narrow"/>
                <w:sz w:val="22"/>
                <w:szCs w:val="22"/>
                <w:lang w:eastAsia="sk-SK"/>
              </w:rPr>
              <w:t>min. 1 000 mAh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773994" w14:textId="77777777" w:rsidR="005C167D" w:rsidRPr="002200AF" w:rsidRDefault="005C167D" w:rsidP="00AC6C0A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3E8AF0A" w14:textId="01B1F494" w:rsidR="005C167D" w:rsidRPr="002200AF" w:rsidRDefault="00313131" w:rsidP="00AC6C0A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2200AF">
              <w:rPr>
                <w:rFonts w:ascii="Arial Narrow" w:hAnsi="Arial Narrow"/>
                <w:b/>
                <w:bCs/>
                <w:sz w:val="22"/>
                <w:szCs w:val="22"/>
              </w:rPr>
              <w:t>N/A</w:t>
            </w:r>
          </w:p>
        </w:tc>
      </w:tr>
      <w:tr w:rsidR="002200AF" w:rsidRPr="002200AF" w14:paraId="35D37FD4" w14:textId="77777777" w:rsidTr="00C06850">
        <w:trPr>
          <w:trHeight w:val="30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C68A421" w14:textId="661E7F11" w:rsidR="005C167D" w:rsidRPr="002200AF" w:rsidRDefault="00184881" w:rsidP="00AC6C0A">
            <w:pPr>
              <w:rPr>
                <w:rFonts w:ascii="Arial Narrow" w:hAnsi="Arial Narrow"/>
                <w:b/>
                <w:sz w:val="22"/>
                <w:szCs w:val="22"/>
                <w:lang w:eastAsia="sk-SK"/>
              </w:rPr>
            </w:pPr>
            <w:r w:rsidRPr="002200AF">
              <w:rPr>
                <w:rFonts w:ascii="Arial Narrow" w:hAnsi="Arial Narrow"/>
                <w:b/>
                <w:sz w:val="22"/>
                <w:szCs w:val="22"/>
                <w:lang w:eastAsia="sk-SK"/>
              </w:rPr>
              <w:t>Rozsah pracovných teplôt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56D3856" w14:textId="53C72450" w:rsidR="005C167D" w:rsidRPr="002200AF" w:rsidRDefault="00184881" w:rsidP="005C167D">
            <w:pPr>
              <w:jc w:val="both"/>
              <w:rPr>
                <w:rFonts w:ascii="Arial Narrow" w:hAnsi="Arial Narrow"/>
                <w:sz w:val="22"/>
                <w:szCs w:val="22"/>
                <w:lang w:eastAsia="sk-SK"/>
              </w:rPr>
            </w:pPr>
            <w:r w:rsidRPr="002200AF">
              <w:rPr>
                <w:rFonts w:ascii="Arial Narrow" w:hAnsi="Arial Narrow"/>
                <w:sz w:val="22"/>
                <w:szCs w:val="22"/>
                <w:lang w:eastAsia="sk-SK"/>
              </w:rPr>
              <w:t>min. 0 °C až +40 °C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173DD7" w14:textId="77777777" w:rsidR="005C167D" w:rsidRPr="002200AF" w:rsidRDefault="005C167D" w:rsidP="00AC6C0A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8AC5205" w14:textId="56CE4D4F" w:rsidR="005C167D" w:rsidRPr="002200AF" w:rsidRDefault="00313131" w:rsidP="00AC6C0A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2200AF">
              <w:rPr>
                <w:rFonts w:ascii="Arial Narrow" w:hAnsi="Arial Narrow"/>
                <w:b/>
                <w:bCs/>
                <w:sz w:val="22"/>
                <w:szCs w:val="22"/>
              </w:rPr>
              <w:t>N/A</w:t>
            </w:r>
          </w:p>
        </w:tc>
      </w:tr>
      <w:tr w:rsidR="002200AF" w:rsidRPr="002200AF" w14:paraId="2346205C" w14:textId="77777777" w:rsidTr="00C06850">
        <w:trPr>
          <w:trHeight w:val="30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8F35242" w14:textId="070790FC" w:rsidR="00184881" w:rsidRPr="002200AF" w:rsidRDefault="00184881" w:rsidP="00AC6C0A">
            <w:pPr>
              <w:rPr>
                <w:rFonts w:ascii="Arial Narrow" w:hAnsi="Arial Narrow"/>
                <w:b/>
                <w:sz w:val="22"/>
                <w:szCs w:val="22"/>
                <w:lang w:eastAsia="sk-SK"/>
              </w:rPr>
            </w:pPr>
            <w:r w:rsidRPr="002200AF">
              <w:rPr>
                <w:rFonts w:ascii="Arial Narrow" w:hAnsi="Arial Narrow"/>
                <w:b/>
                <w:sz w:val="22"/>
                <w:szCs w:val="22"/>
                <w:lang w:eastAsia="sk-SK"/>
              </w:rPr>
              <w:t>Napájanie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9A7724F" w14:textId="7A96C1CF" w:rsidR="00184881" w:rsidRPr="002200AF" w:rsidRDefault="00184881" w:rsidP="005C167D">
            <w:pPr>
              <w:jc w:val="both"/>
              <w:rPr>
                <w:rFonts w:ascii="Arial Narrow" w:hAnsi="Arial Narrow"/>
                <w:sz w:val="22"/>
                <w:szCs w:val="22"/>
                <w:lang w:eastAsia="sk-SK"/>
              </w:rPr>
            </w:pPr>
            <w:r w:rsidRPr="002200AF">
              <w:rPr>
                <w:rFonts w:ascii="Arial Narrow" w:hAnsi="Arial Narrow"/>
                <w:sz w:val="22"/>
                <w:szCs w:val="22"/>
                <w:lang w:eastAsia="sk-SK"/>
              </w:rPr>
              <w:t>Vymeniteľný akumulátor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7D933B7" w14:textId="58C230FA" w:rsidR="00184881" w:rsidRPr="002200AF" w:rsidRDefault="00313131" w:rsidP="00AC6C0A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sz w:val="22"/>
                <w:szCs w:val="22"/>
              </w:rPr>
            </w:pPr>
            <w:r w:rsidRPr="002200AF">
              <w:rPr>
                <w:rFonts w:ascii="Arial Narrow" w:hAnsi="Arial Narrow"/>
                <w:b/>
                <w:bCs/>
                <w:sz w:val="22"/>
                <w:szCs w:val="22"/>
              </w:rPr>
              <w:t>N/A</w:t>
            </w: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A1C66D" w14:textId="77777777" w:rsidR="00184881" w:rsidRPr="002200AF" w:rsidRDefault="00184881" w:rsidP="00AC6C0A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</w:p>
        </w:tc>
      </w:tr>
      <w:tr w:rsidR="002200AF" w:rsidRPr="002200AF" w14:paraId="0F705C95" w14:textId="77777777" w:rsidTr="00C06850">
        <w:trPr>
          <w:trHeight w:val="30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AA9B750" w14:textId="715286F0" w:rsidR="00184881" w:rsidRPr="002200AF" w:rsidRDefault="00184881" w:rsidP="00AC6C0A">
            <w:pPr>
              <w:rPr>
                <w:rFonts w:ascii="Arial Narrow" w:hAnsi="Arial Narrow"/>
                <w:b/>
                <w:sz w:val="22"/>
                <w:szCs w:val="22"/>
                <w:lang w:eastAsia="sk-SK"/>
              </w:rPr>
            </w:pPr>
            <w:r w:rsidRPr="002200AF">
              <w:rPr>
                <w:rFonts w:ascii="Arial Narrow" w:hAnsi="Arial Narrow"/>
                <w:b/>
                <w:sz w:val="22"/>
                <w:szCs w:val="22"/>
                <w:lang w:eastAsia="sk-SK"/>
              </w:rPr>
              <w:t>Nabíjanie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EA695A" w14:textId="1FB11748" w:rsidR="00184881" w:rsidRPr="002200AF" w:rsidRDefault="00184881" w:rsidP="002200AF">
            <w:pPr>
              <w:tabs>
                <w:tab w:val="left" w:pos="4536"/>
              </w:tabs>
              <w:jc w:val="both"/>
              <w:rPr>
                <w:rFonts w:ascii="Arial Narrow" w:hAnsi="Arial Narrow"/>
                <w:sz w:val="22"/>
                <w:szCs w:val="22"/>
                <w:lang w:eastAsia="sk-SK"/>
              </w:rPr>
            </w:pPr>
            <w:r w:rsidRPr="002200AF">
              <w:rPr>
                <w:rFonts w:ascii="Arial Narrow" w:hAnsi="Arial Narrow"/>
                <w:sz w:val="22"/>
                <w:szCs w:val="22"/>
                <w:lang w:eastAsia="sk-SK"/>
              </w:rPr>
              <w:t xml:space="preserve">Externá nabíjačka 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AD8941C" w14:textId="1AB432BB" w:rsidR="00184881" w:rsidRPr="002200AF" w:rsidRDefault="00313131" w:rsidP="00AC6C0A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sz w:val="22"/>
                <w:szCs w:val="22"/>
              </w:rPr>
            </w:pPr>
            <w:r w:rsidRPr="002200AF">
              <w:rPr>
                <w:rFonts w:ascii="Arial Narrow" w:hAnsi="Arial Narrow"/>
                <w:b/>
                <w:bCs/>
                <w:sz w:val="22"/>
                <w:szCs w:val="22"/>
              </w:rPr>
              <w:t>N/A</w:t>
            </w: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B6DE05" w14:textId="77777777" w:rsidR="00184881" w:rsidRPr="002200AF" w:rsidRDefault="00184881" w:rsidP="00AC6C0A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</w:p>
        </w:tc>
      </w:tr>
      <w:tr w:rsidR="002200AF" w:rsidRPr="002200AF" w14:paraId="6DA95BDD" w14:textId="77777777" w:rsidTr="002200AF">
        <w:trPr>
          <w:trHeight w:val="30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BEE0FA5" w14:textId="5CC5FAAA" w:rsidR="00184881" w:rsidRPr="002200AF" w:rsidRDefault="00184881" w:rsidP="00AC6C0A">
            <w:pPr>
              <w:rPr>
                <w:rFonts w:ascii="Arial Narrow" w:hAnsi="Arial Narrow"/>
                <w:b/>
                <w:sz w:val="22"/>
                <w:szCs w:val="22"/>
                <w:lang w:eastAsia="sk-SK"/>
              </w:rPr>
            </w:pPr>
            <w:r w:rsidRPr="002200AF">
              <w:rPr>
                <w:rFonts w:ascii="Arial Narrow" w:hAnsi="Arial Narrow"/>
                <w:b/>
                <w:sz w:val="22"/>
                <w:szCs w:val="22"/>
                <w:lang w:eastAsia="sk-SK"/>
              </w:rPr>
              <w:t>Výstupy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6DB0044" w14:textId="19CF74F5" w:rsidR="00184881" w:rsidRPr="002200AF" w:rsidRDefault="00184881" w:rsidP="00943594">
            <w:pPr>
              <w:jc w:val="both"/>
              <w:rPr>
                <w:rFonts w:ascii="Arial Narrow" w:hAnsi="Arial Narrow"/>
                <w:sz w:val="22"/>
                <w:szCs w:val="22"/>
                <w:lang w:eastAsia="sk-SK"/>
              </w:rPr>
            </w:pPr>
            <w:r w:rsidRPr="002200AF">
              <w:rPr>
                <w:rFonts w:ascii="Arial Narrow" w:hAnsi="Arial Narrow"/>
                <w:sz w:val="22"/>
                <w:szCs w:val="22"/>
                <w:lang w:eastAsia="sk-SK"/>
              </w:rPr>
              <w:t>HDMI (mini</w:t>
            </w:r>
            <w:r w:rsidR="00943594" w:rsidRPr="002200AF">
              <w:rPr>
                <w:rFonts w:ascii="Arial Narrow" w:hAnsi="Arial Narrow"/>
                <w:sz w:val="22"/>
                <w:szCs w:val="22"/>
                <w:lang w:eastAsia="sk-SK"/>
              </w:rPr>
              <w:t xml:space="preserve"> alebo </w:t>
            </w:r>
            <w:r w:rsidRPr="002200AF">
              <w:rPr>
                <w:rFonts w:ascii="Arial Narrow" w:hAnsi="Arial Narrow"/>
                <w:sz w:val="22"/>
                <w:szCs w:val="22"/>
                <w:lang w:eastAsia="sk-SK"/>
              </w:rPr>
              <w:t>micro), USB 2.0/3.0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A5E395" w14:textId="77777777" w:rsidR="00184881" w:rsidRPr="002200AF" w:rsidRDefault="00184881" w:rsidP="00AC6C0A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9188B6A" w14:textId="11D6982C" w:rsidR="00184881" w:rsidRPr="002200AF" w:rsidRDefault="002200AF" w:rsidP="00AC6C0A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2200AF">
              <w:rPr>
                <w:rFonts w:ascii="Arial Narrow" w:hAnsi="Arial Narrow"/>
                <w:b/>
                <w:bCs/>
                <w:sz w:val="22"/>
                <w:szCs w:val="22"/>
              </w:rPr>
              <w:t>N/A</w:t>
            </w:r>
          </w:p>
        </w:tc>
      </w:tr>
      <w:tr w:rsidR="002200AF" w:rsidRPr="002200AF" w14:paraId="02D41E17" w14:textId="77777777" w:rsidTr="00C06850">
        <w:trPr>
          <w:trHeight w:val="30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C9EE6CD" w14:textId="3CFE064E" w:rsidR="00184881" w:rsidRPr="002200AF" w:rsidRDefault="00184881" w:rsidP="00AC6C0A">
            <w:pPr>
              <w:rPr>
                <w:rFonts w:ascii="Arial Narrow" w:hAnsi="Arial Narrow"/>
                <w:b/>
                <w:sz w:val="22"/>
                <w:szCs w:val="22"/>
                <w:lang w:eastAsia="sk-SK"/>
              </w:rPr>
            </w:pPr>
            <w:r w:rsidRPr="002200AF">
              <w:rPr>
                <w:rFonts w:ascii="Arial Narrow" w:hAnsi="Arial Narrow"/>
                <w:b/>
                <w:bCs/>
                <w:sz w:val="22"/>
                <w:szCs w:val="22"/>
                <w:lang w:eastAsia="sk-SK"/>
              </w:rPr>
              <w:t>Bezdrôtové rozhrania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7092C73" w14:textId="62395653" w:rsidR="00184881" w:rsidRPr="002200AF" w:rsidRDefault="00184881" w:rsidP="005C167D">
            <w:pPr>
              <w:jc w:val="both"/>
              <w:rPr>
                <w:rFonts w:ascii="Arial Narrow" w:hAnsi="Arial Narrow"/>
                <w:sz w:val="22"/>
                <w:szCs w:val="22"/>
                <w:lang w:eastAsia="sk-SK"/>
              </w:rPr>
            </w:pPr>
            <w:r w:rsidRPr="002200AF">
              <w:rPr>
                <w:rFonts w:ascii="Arial Narrow" w:hAnsi="Arial Narrow"/>
                <w:sz w:val="22"/>
                <w:szCs w:val="22"/>
                <w:lang w:eastAsia="sk-SK"/>
              </w:rPr>
              <w:t>Wi-Fi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5FB19C8" w14:textId="0C78742C" w:rsidR="00184881" w:rsidRPr="002200AF" w:rsidRDefault="00313131" w:rsidP="00AC6C0A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sz w:val="22"/>
                <w:szCs w:val="22"/>
              </w:rPr>
            </w:pPr>
            <w:r w:rsidRPr="002200AF">
              <w:rPr>
                <w:rFonts w:ascii="Arial Narrow" w:hAnsi="Arial Narrow"/>
                <w:b/>
                <w:bCs/>
                <w:sz w:val="22"/>
                <w:szCs w:val="22"/>
              </w:rPr>
              <w:t>N/A</w:t>
            </w: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18FDF9" w14:textId="77777777" w:rsidR="00184881" w:rsidRPr="002200AF" w:rsidRDefault="00184881" w:rsidP="00AC6C0A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</w:p>
        </w:tc>
      </w:tr>
      <w:tr w:rsidR="002200AF" w:rsidRPr="002200AF" w14:paraId="18C151E2" w14:textId="77777777" w:rsidTr="00C06850">
        <w:trPr>
          <w:trHeight w:val="30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F293721" w14:textId="7BC686FE" w:rsidR="00184881" w:rsidRPr="002200AF" w:rsidRDefault="00184881" w:rsidP="00AC6C0A">
            <w:pPr>
              <w:rPr>
                <w:rFonts w:ascii="Arial Narrow" w:hAnsi="Arial Narrow"/>
                <w:b/>
                <w:sz w:val="22"/>
                <w:szCs w:val="22"/>
                <w:lang w:eastAsia="sk-SK"/>
              </w:rPr>
            </w:pPr>
            <w:r w:rsidRPr="002200AF">
              <w:rPr>
                <w:rFonts w:ascii="Arial Narrow" w:hAnsi="Arial Narrow"/>
                <w:b/>
                <w:sz w:val="22"/>
                <w:szCs w:val="22"/>
                <w:lang w:eastAsia="sk-SK"/>
              </w:rPr>
              <w:t xml:space="preserve">Hmotnosť 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B34EE18" w14:textId="76343EBD" w:rsidR="00184881" w:rsidRPr="002200AF" w:rsidRDefault="00184881" w:rsidP="005C167D">
            <w:pPr>
              <w:jc w:val="both"/>
              <w:rPr>
                <w:rFonts w:ascii="Arial Narrow" w:hAnsi="Arial Narrow"/>
                <w:sz w:val="22"/>
                <w:szCs w:val="22"/>
                <w:lang w:eastAsia="sk-SK"/>
              </w:rPr>
            </w:pPr>
            <w:r w:rsidRPr="002200AF">
              <w:rPr>
                <w:rFonts w:ascii="Arial Narrow" w:hAnsi="Arial Narrow"/>
                <w:sz w:val="22"/>
                <w:szCs w:val="22"/>
                <w:lang w:eastAsia="sk-SK"/>
              </w:rPr>
              <w:t>max. 1 750 g (vrátane batérie a pamäťovej karty)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9EC0FF" w14:textId="77777777" w:rsidR="00184881" w:rsidRPr="002200AF" w:rsidRDefault="00184881" w:rsidP="00AC6C0A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D5ECBE7" w14:textId="2C9ACCFE" w:rsidR="00184881" w:rsidRPr="002200AF" w:rsidRDefault="00313131" w:rsidP="00AC6C0A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2200AF">
              <w:rPr>
                <w:rFonts w:ascii="Arial Narrow" w:hAnsi="Arial Narrow"/>
                <w:b/>
                <w:bCs/>
                <w:sz w:val="22"/>
                <w:szCs w:val="22"/>
              </w:rPr>
              <w:t>N/A</w:t>
            </w:r>
          </w:p>
        </w:tc>
      </w:tr>
      <w:tr w:rsidR="002200AF" w:rsidRPr="002200AF" w14:paraId="1F829F7F" w14:textId="77777777" w:rsidTr="00C06850">
        <w:trPr>
          <w:trHeight w:val="300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6121AC2" w14:textId="0DD4B10E" w:rsidR="00CF4FED" w:rsidRPr="002200AF" w:rsidRDefault="00CF4FED" w:rsidP="005C167D">
            <w:pPr>
              <w:jc w:val="both"/>
              <w:rPr>
                <w:rFonts w:ascii="Arial Narrow" w:hAnsi="Arial Narrow"/>
                <w:sz w:val="22"/>
                <w:szCs w:val="22"/>
                <w:lang w:eastAsia="sk-SK"/>
              </w:rPr>
            </w:pPr>
            <w:r w:rsidRPr="002200AF">
              <w:rPr>
                <w:rFonts w:ascii="Arial Narrow" w:hAnsi="Arial Narrow"/>
                <w:b/>
                <w:sz w:val="22"/>
                <w:szCs w:val="22"/>
                <w:lang w:eastAsia="sk-SK"/>
              </w:rPr>
              <w:t>Snímací objektív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F9958EB" w14:textId="155D70D0" w:rsidR="00CF4FED" w:rsidRPr="002200AF" w:rsidRDefault="00313131" w:rsidP="00AC6C0A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sz w:val="22"/>
                <w:szCs w:val="22"/>
              </w:rPr>
            </w:pPr>
            <w:r w:rsidRPr="002200AF">
              <w:rPr>
                <w:rFonts w:ascii="Arial Narrow" w:hAnsi="Arial Narrow"/>
                <w:b/>
                <w:bCs/>
                <w:sz w:val="22"/>
                <w:szCs w:val="22"/>
              </w:rPr>
              <w:t>N/A</w:t>
            </w: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F52468" w14:textId="5DB7777F" w:rsidR="00CF4FED" w:rsidRPr="002200AF" w:rsidRDefault="00CF4FED" w:rsidP="00AC6C0A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</w:p>
        </w:tc>
      </w:tr>
      <w:tr w:rsidR="002200AF" w:rsidRPr="002200AF" w14:paraId="4B9A10B1" w14:textId="77777777" w:rsidTr="00C06850">
        <w:trPr>
          <w:trHeight w:val="30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8D17390" w14:textId="4DBD0D87" w:rsidR="0023547C" w:rsidRPr="002200AF" w:rsidRDefault="0023547C" w:rsidP="00AC6C0A">
            <w:pPr>
              <w:rPr>
                <w:rFonts w:ascii="Arial Narrow" w:hAnsi="Arial Narrow"/>
                <w:b/>
                <w:sz w:val="22"/>
                <w:szCs w:val="22"/>
                <w:lang w:eastAsia="sk-SK"/>
              </w:rPr>
            </w:pPr>
            <w:r w:rsidRPr="002200AF">
              <w:rPr>
                <w:rFonts w:ascii="Arial Narrow" w:hAnsi="Arial Narrow"/>
                <w:b/>
                <w:sz w:val="22"/>
                <w:szCs w:val="22"/>
                <w:lang w:eastAsia="sk-SK"/>
              </w:rPr>
              <w:t>Typ objektívu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64B5C1E" w14:textId="503A4906" w:rsidR="0023547C" w:rsidRPr="002200AF" w:rsidRDefault="00CF4FED" w:rsidP="00CF4FED">
            <w:pPr>
              <w:jc w:val="both"/>
              <w:rPr>
                <w:rFonts w:ascii="Arial Narrow" w:hAnsi="Arial Narrow"/>
                <w:sz w:val="22"/>
                <w:szCs w:val="22"/>
                <w:lang w:eastAsia="sk-SK"/>
              </w:rPr>
            </w:pPr>
            <w:r w:rsidRPr="002200AF">
              <w:rPr>
                <w:rFonts w:ascii="Arial Narrow" w:hAnsi="Arial Narrow"/>
                <w:sz w:val="22"/>
                <w:szCs w:val="22"/>
                <w:lang w:eastAsia="sk-SK"/>
              </w:rPr>
              <w:t>Pevný zoomový objektív (superzoom) alebo výmenný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19A7AA" w14:textId="77777777" w:rsidR="0023547C" w:rsidRPr="002200AF" w:rsidRDefault="0023547C" w:rsidP="00AC6C0A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7420A83" w14:textId="5F5BC29E" w:rsidR="0023547C" w:rsidRPr="002200AF" w:rsidRDefault="00313131" w:rsidP="00AC6C0A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2200AF">
              <w:rPr>
                <w:rFonts w:ascii="Arial Narrow" w:hAnsi="Arial Narrow"/>
                <w:b/>
                <w:bCs/>
                <w:sz w:val="22"/>
                <w:szCs w:val="22"/>
              </w:rPr>
              <w:t>N/A</w:t>
            </w:r>
          </w:p>
        </w:tc>
      </w:tr>
      <w:tr w:rsidR="002200AF" w:rsidRPr="002200AF" w14:paraId="0ED79723" w14:textId="77777777" w:rsidTr="00C06850">
        <w:trPr>
          <w:trHeight w:val="30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7C582CC" w14:textId="567D4799" w:rsidR="00CF4FED" w:rsidRPr="002200AF" w:rsidRDefault="00CF4FED" w:rsidP="00AC6C0A">
            <w:pPr>
              <w:rPr>
                <w:rFonts w:ascii="Arial Narrow" w:hAnsi="Arial Narrow"/>
                <w:b/>
                <w:sz w:val="22"/>
                <w:szCs w:val="22"/>
                <w:lang w:eastAsia="sk-SK"/>
              </w:rPr>
            </w:pPr>
            <w:r w:rsidRPr="002200AF">
              <w:rPr>
                <w:rFonts w:ascii="Arial Narrow" w:hAnsi="Arial Narrow"/>
                <w:b/>
                <w:bCs/>
                <w:sz w:val="22"/>
                <w:szCs w:val="22"/>
                <w:lang w:eastAsia="sk-SK"/>
              </w:rPr>
              <w:t>Min. zaostrovacia vzdialenosť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F37CB91" w14:textId="1212FB83" w:rsidR="00CF4FED" w:rsidRPr="002200AF" w:rsidRDefault="00CF4FED" w:rsidP="00CF4FED">
            <w:pPr>
              <w:jc w:val="both"/>
              <w:rPr>
                <w:rFonts w:ascii="Arial Narrow" w:hAnsi="Arial Narrow"/>
                <w:sz w:val="22"/>
                <w:szCs w:val="22"/>
                <w:lang w:eastAsia="sk-SK"/>
              </w:rPr>
            </w:pPr>
            <w:r w:rsidRPr="002200AF">
              <w:rPr>
                <w:rFonts w:ascii="Arial Narrow" w:hAnsi="Arial Narrow"/>
                <w:bCs/>
                <w:sz w:val="22"/>
                <w:szCs w:val="22"/>
                <w:lang w:eastAsia="sk-SK"/>
              </w:rPr>
              <w:t>1 m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892C07" w14:textId="77777777" w:rsidR="00CF4FED" w:rsidRPr="002200AF" w:rsidRDefault="00CF4FED" w:rsidP="00AC6C0A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B6AE4C8" w14:textId="28C9CD99" w:rsidR="00CF4FED" w:rsidRPr="002200AF" w:rsidRDefault="00313131" w:rsidP="00AC6C0A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2200AF">
              <w:rPr>
                <w:rFonts w:ascii="Arial Narrow" w:hAnsi="Arial Narrow"/>
                <w:b/>
                <w:bCs/>
                <w:sz w:val="22"/>
                <w:szCs w:val="22"/>
              </w:rPr>
              <w:t>N/A</w:t>
            </w:r>
          </w:p>
        </w:tc>
      </w:tr>
      <w:tr w:rsidR="002200AF" w:rsidRPr="002200AF" w14:paraId="5ABFC7F0" w14:textId="77777777" w:rsidTr="00C06850">
        <w:trPr>
          <w:trHeight w:val="30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DE34C06" w14:textId="6CF9E222" w:rsidR="00CF4FED" w:rsidRPr="002200AF" w:rsidRDefault="00CF4FED" w:rsidP="00CF4FED">
            <w:pPr>
              <w:rPr>
                <w:rFonts w:ascii="Arial Narrow" w:hAnsi="Arial Narrow"/>
                <w:b/>
                <w:sz w:val="22"/>
                <w:szCs w:val="22"/>
                <w:lang w:eastAsia="sk-SK"/>
              </w:rPr>
            </w:pPr>
            <w:r w:rsidRPr="002200AF">
              <w:rPr>
                <w:rFonts w:ascii="Arial Narrow" w:hAnsi="Arial Narrow"/>
                <w:b/>
                <w:bCs/>
                <w:sz w:val="22"/>
                <w:szCs w:val="22"/>
                <w:lang w:eastAsia="sk-SK"/>
              </w:rPr>
              <w:t>Optická stabilizácia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3E84769" w14:textId="1B9E6FB2" w:rsidR="00CF4FED" w:rsidRPr="002200AF" w:rsidRDefault="00CF4FED" w:rsidP="00CF4FED">
            <w:pPr>
              <w:jc w:val="both"/>
              <w:rPr>
                <w:rFonts w:ascii="Arial Narrow" w:hAnsi="Arial Narrow"/>
                <w:sz w:val="22"/>
                <w:szCs w:val="22"/>
                <w:lang w:eastAsia="sk-SK"/>
              </w:rPr>
            </w:pPr>
            <w:r w:rsidRPr="002200AF">
              <w:rPr>
                <w:rFonts w:ascii="Arial Narrow" w:hAnsi="Arial Narrow"/>
                <w:bCs/>
                <w:sz w:val="22"/>
                <w:szCs w:val="22"/>
                <w:lang w:eastAsia="sk-SK"/>
              </w:rPr>
              <w:t>min. 3-osová</w:t>
            </w:r>
            <w:ins w:id="0" w:author="Martina Hlavová" w:date="2025-09-10T14:02:00Z">
              <w:r w:rsidR="00E12BAB">
                <w:rPr>
                  <w:rFonts w:ascii="Arial Narrow" w:hAnsi="Arial Narrow"/>
                  <w:bCs/>
                  <w:sz w:val="22"/>
                  <w:szCs w:val="22"/>
                  <w:lang w:eastAsia="sk-SK"/>
                </w:rPr>
                <w:t xml:space="preserve"> - </w:t>
              </w:r>
              <w:r w:rsidR="00E12BAB" w:rsidRPr="00E12BAB">
                <w:rPr>
                  <w:rFonts w:ascii="Arial Narrow" w:hAnsi="Arial Narrow"/>
                  <w:bCs/>
                  <w:sz w:val="22"/>
                  <w:szCs w:val="22"/>
                  <w:lang w:eastAsia="sk-SK"/>
                </w:rPr>
                <w:t>v prípade ak ide o výmenný objektív</w:t>
              </w:r>
            </w:ins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08810D" w14:textId="77777777" w:rsidR="00CF4FED" w:rsidRPr="002200AF" w:rsidRDefault="00CF4FED" w:rsidP="00AC6C0A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E4BBDDF" w14:textId="47B70B55" w:rsidR="00CF4FED" w:rsidRPr="002200AF" w:rsidRDefault="00313131" w:rsidP="00AC6C0A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2200AF">
              <w:rPr>
                <w:rFonts w:ascii="Arial Narrow" w:hAnsi="Arial Narrow"/>
                <w:b/>
                <w:bCs/>
                <w:sz w:val="22"/>
                <w:szCs w:val="22"/>
              </w:rPr>
              <w:t>N/A</w:t>
            </w:r>
          </w:p>
        </w:tc>
      </w:tr>
      <w:tr w:rsidR="002200AF" w:rsidRPr="002200AF" w14:paraId="257FF42F" w14:textId="77777777" w:rsidTr="00C06850">
        <w:trPr>
          <w:trHeight w:val="30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A6C102D" w14:textId="07A9182C" w:rsidR="00CF4FED" w:rsidRPr="002200AF" w:rsidRDefault="003F2F12" w:rsidP="00AC6C0A">
            <w:pPr>
              <w:rPr>
                <w:rFonts w:ascii="Arial Narrow" w:hAnsi="Arial Narrow"/>
                <w:b/>
                <w:sz w:val="22"/>
                <w:szCs w:val="22"/>
                <w:lang w:eastAsia="sk-SK"/>
              </w:rPr>
            </w:pPr>
            <w:r w:rsidRPr="002200AF">
              <w:rPr>
                <w:rFonts w:ascii="Arial Narrow" w:hAnsi="Arial Narrow"/>
                <w:b/>
                <w:bCs/>
                <w:sz w:val="22"/>
                <w:szCs w:val="22"/>
                <w:lang w:eastAsia="sk-SK"/>
              </w:rPr>
              <w:t>Optické priblíženie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B581F7" w14:textId="5843A23F" w:rsidR="00CF4FED" w:rsidRPr="002200AF" w:rsidRDefault="003F2F12" w:rsidP="00CF4FED">
            <w:pPr>
              <w:jc w:val="both"/>
              <w:rPr>
                <w:rFonts w:ascii="Arial Narrow" w:hAnsi="Arial Narrow"/>
                <w:sz w:val="22"/>
                <w:szCs w:val="22"/>
                <w:lang w:eastAsia="sk-SK"/>
              </w:rPr>
            </w:pPr>
            <w:r w:rsidRPr="002200AF">
              <w:rPr>
                <w:rFonts w:ascii="Arial Narrow" w:hAnsi="Arial Narrow"/>
                <w:bCs/>
                <w:sz w:val="22"/>
                <w:szCs w:val="22"/>
                <w:lang w:eastAsia="sk-SK"/>
              </w:rPr>
              <w:t>min. 65x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479EB2" w14:textId="77777777" w:rsidR="00CF4FED" w:rsidRPr="002200AF" w:rsidRDefault="00CF4FED" w:rsidP="00AC6C0A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A9FF4D2" w14:textId="0CC53713" w:rsidR="00CF4FED" w:rsidRPr="002200AF" w:rsidRDefault="00313131" w:rsidP="00AC6C0A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2200AF">
              <w:rPr>
                <w:rFonts w:ascii="Arial Narrow" w:hAnsi="Arial Narrow"/>
                <w:b/>
                <w:bCs/>
                <w:sz w:val="22"/>
                <w:szCs w:val="22"/>
              </w:rPr>
              <w:t>N/A</w:t>
            </w:r>
          </w:p>
        </w:tc>
      </w:tr>
      <w:tr w:rsidR="002200AF" w:rsidRPr="002200AF" w14:paraId="688E9F8C" w14:textId="77777777" w:rsidTr="00C06850">
        <w:trPr>
          <w:trHeight w:val="30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F279FB7" w14:textId="72FB7560" w:rsidR="003F2F12" w:rsidRPr="002200AF" w:rsidRDefault="003F2F12" w:rsidP="00AC6C0A">
            <w:pPr>
              <w:rPr>
                <w:rFonts w:ascii="Arial Narrow" w:hAnsi="Arial Narrow"/>
                <w:b/>
                <w:bCs/>
                <w:sz w:val="22"/>
                <w:szCs w:val="22"/>
                <w:lang w:eastAsia="sk-SK"/>
              </w:rPr>
            </w:pPr>
            <w:r w:rsidRPr="002200AF">
              <w:rPr>
                <w:rFonts w:ascii="Arial Narrow" w:hAnsi="Arial Narrow"/>
                <w:b/>
                <w:bCs/>
                <w:sz w:val="22"/>
                <w:szCs w:val="22"/>
                <w:lang w:eastAsia="sk-SK"/>
              </w:rPr>
              <w:t>Ovládanie priblíženia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E270B45" w14:textId="01E36822" w:rsidR="003F2F12" w:rsidRPr="002200AF" w:rsidRDefault="003F2F12" w:rsidP="00A76180">
            <w:pPr>
              <w:jc w:val="both"/>
              <w:rPr>
                <w:rFonts w:ascii="Arial Narrow" w:hAnsi="Arial Narrow"/>
                <w:bCs/>
                <w:sz w:val="22"/>
                <w:szCs w:val="22"/>
                <w:lang w:eastAsia="sk-SK"/>
              </w:rPr>
            </w:pPr>
            <w:r w:rsidRPr="002200AF">
              <w:rPr>
                <w:rFonts w:ascii="Arial Narrow" w:hAnsi="Arial Narrow"/>
                <w:bCs/>
                <w:sz w:val="22"/>
                <w:szCs w:val="22"/>
                <w:lang w:eastAsia="sk-SK"/>
              </w:rPr>
              <w:t>Manuálne (páčka na objektíve)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E81D18" w14:textId="77777777" w:rsidR="003F2F12" w:rsidRPr="002200AF" w:rsidRDefault="003F2F12" w:rsidP="00AC6C0A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5B1296A" w14:textId="57249277" w:rsidR="003F2F12" w:rsidRPr="002200AF" w:rsidRDefault="00313131" w:rsidP="00AC6C0A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2200AF">
              <w:rPr>
                <w:rFonts w:ascii="Arial Narrow" w:hAnsi="Arial Narrow"/>
                <w:b/>
                <w:bCs/>
                <w:sz w:val="22"/>
                <w:szCs w:val="22"/>
              </w:rPr>
              <w:t>N/A</w:t>
            </w:r>
          </w:p>
        </w:tc>
      </w:tr>
      <w:tr w:rsidR="002200AF" w:rsidRPr="002200AF" w14:paraId="5BFD2B20" w14:textId="77777777" w:rsidTr="00C06850">
        <w:trPr>
          <w:trHeight w:val="30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44252D9" w14:textId="3BCE150E" w:rsidR="00CF4FED" w:rsidRPr="002200AF" w:rsidRDefault="003F2F12" w:rsidP="00AC6C0A">
            <w:pPr>
              <w:rPr>
                <w:rFonts w:ascii="Arial Narrow" w:hAnsi="Arial Narrow"/>
                <w:b/>
                <w:sz w:val="22"/>
                <w:szCs w:val="22"/>
                <w:lang w:eastAsia="sk-SK"/>
              </w:rPr>
            </w:pPr>
            <w:r w:rsidRPr="002200AF">
              <w:rPr>
                <w:rFonts w:ascii="Arial Narrow" w:hAnsi="Arial Narrow"/>
                <w:b/>
                <w:bCs/>
                <w:sz w:val="22"/>
                <w:szCs w:val="22"/>
                <w:lang w:eastAsia="sk-SK"/>
              </w:rPr>
              <w:t>Zaostrovanie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F713602" w14:textId="73495757" w:rsidR="00CF4FED" w:rsidRPr="002200AF" w:rsidRDefault="003F2F12" w:rsidP="00CF4FED">
            <w:pPr>
              <w:jc w:val="both"/>
              <w:rPr>
                <w:rFonts w:ascii="Arial Narrow" w:hAnsi="Arial Narrow"/>
                <w:sz w:val="22"/>
                <w:szCs w:val="22"/>
                <w:lang w:eastAsia="sk-SK"/>
              </w:rPr>
            </w:pPr>
            <w:r w:rsidRPr="002200AF">
              <w:rPr>
                <w:rFonts w:ascii="Arial Narrow" w:hAnsi="Arial Narrow"/>
                <w:bCs/>
                <w:sz w:val="22"/>
                <w:szCs w:val="22"/>
                <w:lang w:eastAsia="sk-SK"/>
              </w:rPr>
              <w:t>Automatické (AF-S) aj manuálne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31C922" w14:textId="77777777" w:rsidR="00CF4FED" w:rsidRPr="002200AF" w:rsidRDefault="00CF4FED" w:rsidP="00AC6C0A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1FE1876" w14:textId="1509799F" w:rsidR="00CF4FED" w:rsidRPr="002200AF" w:rsidRDefault="00313131" w:rsidP="00AC6C0A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2200AF">
              <w:rPr>
                <w:rFonts w:ascii="Arial Narrow" w:hAnsi="Arial Narrow"/>
                <w:b/>
                <w:bCs/>
                <w:sz w:val="22"/>
                <w:szCs w:val="22"/>
              </w:rPr>
              <w:t>N/A</w:t>
            </w:r>
          </w:p>
        </w:tc>
      </w:tr>
      <w:tr w:rsidR="002200AF" w:rsidRPr="002200AF" w14:paraId="5075D3CB" w14:textId="77777777" w:rsidTr="00C06850">
        <w:trPr>
          <w:trHeight w:val="30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A7B3D9" w14:textId="7E55933B" w:rsidR="00CF4FED" w:rsidRPr="002200AF" w:rsidRDefault="003F2F12" w:rsidP="00AC6C0A">
            <w:pPr>
              <w:rPr>
                <w:rFonts w:ascii="Arial Narrow" w:hAnsi="Arial Narrow"/>
                <w:b/>
                <w:sz w:val="22"/>
                <w:szCs w:val="22"/>
                <w:lang w:eastAsia="sk-SK"/>
              </w:rPr>
            </w:pPr>
            <w:r w:rsidRPr="002200AF">
              <w:rPr>
                <w:rFonts w:ascii="Arial Narrow" w:hAnsi="Arial Narrow"/>
                <w:b/>
                <w:bCs/>
                <w:sz w:val="22"/>
                <w:szCs w:val="22"/>
                <w:lang w:eastAsia="sk-SK"/>
              </w:rPr>
              <w:t>Hmotnosť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0AB40A8" w14:textId="46D38B18" w:rsidR="00CF4FED" w:rsidRPr="002200AF" w:rsidRDefault="003F2F12" w:rsidP="003F2F12">
            <w:pPr>
              <w:tabs>
                <w:tab w:val="left" w:pos="2761"/>
              </w:tabs>
              <w:jc w:val="both"/>
              <w:rPr>
                <w:rFonts w:ascii="Arial Narrow" w:hAnsi="Arial Narrow"/>
                <w:bCs/>
                <w:sz w:val="22"/>
                <w:szCs w:val="22"/>
                <w:lang w:eastAsia="sk-SK"/>
              </w:rPr>
            </w:pPr>
            <w:r w:rsidRPr="002200AF">
              <w:rPr>
                <w:rFonts w:ascii="Arial Narrow" w:hAnsi="Arial Narrow"/>
                <w:bCs/>
                <w:sz w:val="22"/>
                <w:szCs w:val="22"/>
                <w:lang w:eastAsia="sk-SK"/>
              </w:rPr>
              <w:t>max. 500 g</w:t>
            </w:r>
            <w:ins w:id="1" w:author="Martina Hlavová" w:date="2025-09-10T14:02:00Z">
              <w:r w:rsidR="00E12BAB">
                <w:rPr>
                  <w:rFonts w:ascii="Arial Narrow" w:hAnsi="Arial Narrow"/>
                  <w:bCs/>
                  <w:sz w:val="22"/>
                  <w:szCs w:val="22"/>
                  <w:lang w:eastAsia="sk-SK"/>
                </w:rPr>
                <w:t xml:space="preserve"> - </w:t>
              </w:r>
              <w:r w:rsidR="00E12BAB" w:rsidRPr="00E12BAB">
                <w:rPr>
                  <w:rFonts w:ascii="Arial Narrow" w:hAnsi="Arial Narrow"/>
                  <w:bCs/>
                  <w:sz w:val="22"/>
                  <w:szCs w:val="22"/>
                  <w:lang w:eastAsia="sk-SK"/>
                </w:rPr>
                <w:t>v prípade ak ide o výmenný objektív</w:t>
              </w:r>
            </w:ins>
            <w:bookmarkStart w:id="2" w:name="_GoBack"/>
            <w:bookmarkEnd w:id="2"/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DC490B" w14:textId="77777777" w:rsidR="00CF4FED" w:rsidRPr="002200AF" w:rsidRDefault="00CF4FED" w:rsidP="00AC6C0A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1EB06EF" w14:textId="3A35C10E" w:rsidR="00CF4FED" w:rsidRPr="002200AF" w:rsidRDefault="00313131" w:rsidP="00AC6C0A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2200AF">
              <w:rPr>
                <w:rFonts w:ascii="Arial Narrow" w:hAnsi="Arial Narrow"/>
                <w:b/>
                <w:bCs/>
                <w:sz w:val="22"/>
                <w:szCs w:val="22"/>
              </w:rPr>
              <w:t>N/A</w:t>
            </w:r>
          </w:p>
        </w:tc>
      </w:tr>
      <w:tr w:rsidR="002200AF" w:rsidRPr="002200AF" w14:paraId="44F87C99" w14:textId="77777777" w:rsidTr="00C06850">
        <w:trPr>
          <w:trHeight w:val="300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183A27A" w14:textId="5C4ABD67" w:rsidR="00A76180" w:rsidRPr="002200AF" w:rsidRDefault="00A76180" w:rsidP="00CF4FED">
            <w:pPr>
              <w:jc w:val="both"/>
              <w:rPr>
                <w:rFonts w:ascii="Arial Narrow" w:hAnsi="Arial Narrow"/>
                <w:sz w:val="22"/>
                <w:szCs w:val="22"/>
                <w:lang w:eastAsia="sk-SK"/>
              </w:rPr>
            </w:pPr>
            <w:r w:rsidRPr="002200AF">
              <w:rPr>
                <w:rFonts w:ascii="Arial Narrow" w:hAnsi="Arial Narrow"/>
                <w:b/>
                <w:sz w:val="22"/>
                <w:szCs w:val="22"/>
                <w:lang w:eastAsia="sk-SK"/>
              </w:rPr>
              <w:t>Video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1FCFFE8" w14:textId="3F3C09F3" w:rsidR="00A76180" w:rsidRPr="002200AF" w:rsidRDefault="00313131" w:rsidP="00AC6C0A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sz w:val="22"/>
                <w:szCs w:val="22"/>
              </w:rPr>
            </w:pPr>
            <w:r w:rsidRPr="002200AF">
              <w:rPr>
                <w:rFonts w:ascii="Arial Narrow" w:hAnsi="Arial Narrow"/>
                <w:b/>
                <w:bCs/>
                <w:sz w:val="22"/>
                <w:szCs w:val="22"/>
              </w:rPr>
              <w:t>N/A</w:t>
            </w: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F23C1B" w14:textId="77777777" w:rsidR="00A76180" w:rsidRPr="002200AF" w:rsidRDefault="00A76180" w:rsidP="00AC6C0A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</w:p>
        </w:tc>
      </w:tr>
      <w:tr w:rsidR="002200AF" w:rsidRPr="002200AF" w14:paraId="036AAE34" w14:textId="77777777" w:rsidTr="00C06850">
        <w:trPr>
          <w:trHeight w:val="30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1C42768" w14:textId="45B62D77" w:rsidR="003F2F12" w:rsidRPr="002200AF" w:rsidRDefault="003F2F12" w:rsidP="00AC6C0A">
            <w:pPr>
              <w:rPr>
                <w:rFonts w:ascii="Arial Narrow" w:hAnsi="Arial Narrow"/>
                <w:b/>
                <w:sz w:val="22"/>
                <w:szCs w:val="22"/>
                <w:lang w:eastAsia="sk-SK"/>
              </w:rPr>
            </w:pPr>
            <w:r w:rsidRPr="002200AF">
              <w:rPr>
                <w:rFonts w:ascii="Arial Narrow" w:hAnsi="Arial Narrow"/>
                <w:b/>
                <w:bCs/>
                <w:sz w:val="22"/>
                <w:szCs w:val="22"/>
                <w:lang w:eastAsia="sk-SK"/>
              </w:rPr>
              <w:t>Maximálne rozlíšenie videa 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D28A290" w14:textId="41373801" w:rsidR="003F2F12" w:rsidRPr="002200AF" w:rsidRDefault="003F2F12" w:rsidP="00CF4FED">
            <w:pPr>
              <w:jc w:val="both"/>
              <w:rPr>
                <w:rFonts w:ascii="Arial Narrow" w:hAnsi="Arial Narrow"/>
                <w:sz w:val="22"/>
                <w:szCs w:val="22"/>
                <w:lang w:eastAsia="sk-SK"/>
              </w:rPr>
            </w:pPr>
            <w:r w:rsidRPr="002200AF">
              <w:rPr>
                <w:rFonts w:ascii="Arial Narrow" w:hAnsi="Arial Narrow"/>
                <w:bCs/>
                <w:sz w:val="22"/>
                <w:szCs w:val="22"/>
                <w:lang w:eastAsia="sk-SK"/>
              </w:rPr>
              <w:t>min. Full HD (1920 × 1080)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F149B9" w14:textId="77777777" w:rsidR="003F2F12" w:rsidRPr="002200AF" w:rsidRDefault="003F2F12" w:rsidP="00AC6C0A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5A62F1F" w14:textId="33436151" w:rsidR="003F2F12" w:rsidRPr="002200AF" w:rsidRDefault="00313131" w:rsidP="00AC6C0A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2200AF">
              <w:rPr>
                <w:rFonts w:ascii="Arial Narrow" w:hAnsi="Arial Narrow"/>
                <w:b/>
                <w:bCs/>
                <w:sz w:val="22"/>
                <w:szCs w:val="22"/>
              </w:rPr>
              <w:t>N/A</w:t>
            </w:r>
          </w:p>
        </w:tc>
      </w:tr>
      <w:tr w:rsidR="002200AF" w:rsidRPr="002200AF" w14:paraId="16F837F5" w14:textId="77777777" w:rsidTr="00C06850">
        <w:trPr>
          <w:trHeight w:val="30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B2A1724" w14:textId="46026592" w:rsidR="003F2F12" w:rsidRPr="002200AF" w:rsidRDefault="003F2F12" w:rsidP="00AC6C0A">
            <w:pPr>
              <w:rPr>
                <w:rFonts w:ascii="Arial Narrow" w:hAnsi="Arial Narrow"/>
                <w:b/>
                <w:sz w:val="22"/>
                <w:szCs w:val="22"/>
                <w:lang w:eastAsia="sk-SK"/>
              </w:rPr>
            </w:pPr>
            <w:r w:rsidRPr="002200AF">
              <w:rPr>
                <w:rFonts w:ascii="Arial Narrow" w:hAnsi="Arial Narrow"/>
                <w:b/>
                <w:bCs/>
                <w:sz w:val="22"/>
                <w:szCs w:val="22"/>
                <w:lang w:eastAsia="sk-SK"/>
              </w:rPr>
              <w:t>Ozvučenie videa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C6834A" w14:textId="7FBA0224" w:rsidR="003F2F12" w:rsidRPr="002200AF" w:rsidRDefault="003F2F12" w:rsidP="00CF4FED">
            <w:pPr>
              <w:jc w:val="both"/>
              <w:rPr>
                <w:rFonts w:ascii="Arial Narrow" w:hAnsi="Arial Narrow"/>
                <w:sz w:val="22"/>
                <w:szCs w:val="22"/>
                <w:lang w:eastAsia="sk-SK"/>
              </w:rPr>
            </w:pPr>
            <w:r w:rsidRPr="002200AF">
              <w:rPr>
                <w:rFonts w:ascii="Arial Narrow" w:hAnsi="Arial Narrow"/>
                <w:bCs/>
                <w:sz w:val="22"/>
                <w:szCs w:val="22"/>
                <w:lang w:eastAsia="sk-SK"/>
              </w:rPr>
              <w:t>Stereo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2A7851A" w14:textId="3A2AB2E5" w:rsidR="003F2F12" w:rsidRPr="002200AF" w:rsidRDefault="00313131" w:rsidP="00AC6C0A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sz w:val="22"/>
                <w:szCs w:val="22"/>
              </w:rPr>
            </w:pPr>
            <w:r w:rsidRPr="002200AF">
              <w:rPr>
                <w:rFonts w:ascii="Arial Narrow" w:hAnsi="Arial Narrow"/>
                <w:b/>
                <w:bCs/>
                <w:sz w:val="22"/>
                <w:szCs w:val="22"/>
              </w:rPr>
              <w:t>N/A</w:t>
            </w: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A9FA67" w14:textId="77777777" w:rsidR="003F2F12" w:rsidRPr="002200AF" w:rsidRDefault="003F2F12" w:rsidP="00AC6C0A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</w:p>
        </w:tc>
      </w:tr>
      <w:tr w:rsidR="002200AF" w:rsidRPr="002200AF" w14:paraId="5F9E639A" w14:textId="77777777" w:rsidTr="00C06850">
        <w:trPr>
          <w:trHeight w:val="30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9A0C89A" w14:textId="370EC811" w:rsidR="003F2F12" w:rsidRPr="002200AF" w:rsidRDefault="003F2F12" w:rsidP="00AC6C0A">
            <w:pPr>
              <w:rPr>
                <w:rFonts w:ascii="Arial Narrow" w:hAnsi="Arial Narrow"/>
                <w:b/>
                <w:sz w:val="22"/>
                <w:szCs w:val="22"/>
                <w:lang w:eastAsia="sk-SK"/>
              </w:rPr>
            </w:pPr>
            <w:r w:rsidRPr="002200AF">
              <w:rPr>
                <w:rFonts w:ascii="Arial Narrow" w:hAnsi="Arial Narrow"/>
                <w:b/>
                <w:bCs/>
                <w:sz w:val="22"/>
                <w:szCs w:val="22"/>
                <w:lang w:eastAsia="sk-SK"/>
              </w:rPr>
              <w:t>FPS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3CA2BF" w14:textId="632B2710" w:rsidR="003F2F12" w:rsidRPr="002200AF" w:rsidRDefault="003F2F12" w:rsidP="00CF4FED">
            <w:pPr>
              <w:jc w:val="both"/>
              <w:rPr>
                <w:rFonts w:ascii="Arial Narrow" w:hAnsi="Arial Narrow"/>
                <w:sz w:val="22"/>
                <w:szCs w:val="22"/>
                <w:lang w:eastAsia="sk-SK"/>
              </w:rPr>
            </w:pPr>
            <w:r w:rsidRPr="002200AF">
              <w:rPr>
                <w:rFonts w:ascii="Arial Narrow" w:hAnsi="Arial Narrow"/>
                <w:bCs/>
                <w:sz w:val="22"/>
                <w:szCs w:val="22"/>
                <w:lang w:eastAsia="sk-SK"/>
              </w:rPr>
              <w:t>min. 30 fps pri Full HD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3C5B52" w14:textId="77777777" w:rsidR="003F2F12" w:rsidRPr="002200AF" w:rsidRDefault="003F2F12" w:rsidP="00AC6C0A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B881BC6" w14:textId="1C18EB2C" w:rsidR="003F2F12" w:rsidRPr="002200AF" w:rsidRDefault="00313131" w:rsidP="00AC6C0A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2200AF">
              <w:rPr>
                <w:rFonts w:ascii="Arial Narrow" w:hAnsi="Arial Narrow"/>
                <w:b/>
                <w:bCs/>
                <w:sz w:val="22"/>
                <w:szCs w:val="22"/>
              </w:rPr>
              <w:t>N/A</w:t>
            </w:r>
          </w:p>
        </w:tc>
      </w:tr>
      <w:tr w:rsidR="002200AF" w:rsidRPr="002200AF" w14:paraId="0A73D065" w14:textId="77777777" w:rsidTr="00C06850">
        <w:trPr>
          <w:trHeight w:val="30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9C9D517" w14:textId="1D82DE0E" w:rsidR="003F2F12" w:rsidRPr="002200AF" w:rsidRDefault="003F2F12" w:rsidP="00AC6C0A">
            <w:pPr>
              <w:rPr>
                <w:rFonts w:ascii="Arial Narrow" w:hAnsi="Arial Narrow"/>
                <w:b/>
                <w:sz w:val="22"/>
                <w:szCs w:val="22"/>
                <w:lang w:eastAsia="sk-SK"/>
              </w:rPr>
            </w:pPr>
            <w:r w:rsidRPr="002200AF">
              <w:rPr>
                <w:rFonts w:ascii="Arial Narrow" w:hAnsi="Arial Narrow"/>
                <w:b/>
                <w:bCs/>
                <w:sz w:val="22"/>
                <w:szCs w:val="22"/>
                <w:lang w:eastAsia="sk-SK"/>
              </w:rPr>
              <w:t>Stabilizácia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F00C22C" w14:textId="2CCE60F4" w:rsidR="003F2F12" w:rsidRPr="002200AF" w:rsidRDefault="00943594" w:rsidP="00943594">
            <w:pPr>
              <w:jc w:val="both"/>
              <w:rPr>
                <w:rFonts w:ascii="Arial Narrow" w:hAnsi="Arial Narrow"/>
                <w:sz w:val="22"/>
                <w:szCs w:val="22"/>
                <w:lang w:eastAsia="sk-SK"/>
              </w:rPr>
            </w:pPr>
            <w:r w:rsidRPr="002200AF">
              <w:rPr>
                <w:rFonts w:ascii="Arial Narrow" w:hAnsi="Arial Narrow"/>
                <w:bCs/>
                <w:sz w:val="22"/>
                <w:szCs w:val="22"/>
                <w:lang w:eastAsia="sk-SK"/>
              </w:rPr>
              <w:t>O</w:t>
            </w:r>
            <w:r w:rsidR="003F2F12" w:rsidRPr="002200AF">
              <w:rPr>
                <w:rFonts w:ascii="Arial Narrow" w:hAnsi="Arial Narrow"/>
                <w:bCs/>
                <w:sz w:val="22"/>
                <w:szCs w:val="22"/>
                <w:lang w:eastAsia="sk-SK"/>
              </w:rPr>
              <w:t>ptická</w:t>
            </w:r>
            <w:r w:rsidRPr="002200AF">
              <w:rPr>
                <w:rFonts w:ascii="Arial Narrow" w:hAnsi="Arial Narrow"/>
                <w:bCs/>
                <w:sz w:val="22"/>
                <w:szCs w:val="22"/>
                <w:lang w:eastAsia="sk-SK"/>
              </w:rPr>
              <w:t xml:space="preserve"> alebo </w:t>
            </w:r>
            <w:r w:rsidR="003F2F12" w:rsidRPr="002200AF">
              <w:rPr>
                <w:rFonts w:ascii="Arial Narrow" w:hAnsi="Arial Narrow"/>
                <w:bCs/>
                <w:sz w:val="22"/>
                <w:szCs w:val="22"/>
                <w:lang w:eastAsia="sk-SK"/>
              </w:rPr>
              <w:t>elektronická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2604B3" w14:textId="77777777" w:rsidR="003F2F12" w:rsidRPr="002200AF" w:rsidRDefault="003F2F12" w:rsidP="00AC6C0A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C8F2464" w14:textId="5FC25AF6" w:rsidR="003F2F12" w:rsidRPr="002200AF" w:rsidRDefault="00313131" w:rsidP="00AC6C0A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2200AF">
              <w:rPr>
                <w:rFonts w:ascii="Arial Narrow" w:hAnsi="Arial Narrow"/>
                <w:b/>
                <w:bCs/>
                <w:sz w:val="22"/>
                <w:szCs w:val="22"/>
              </w:rPr>
              <w:t>N/A</w:t>
            </w:r>
          </w:p>
        </w:tc>
      </w:tr>
      <w:tr w:rsidR="002200AF" w:rsidRPr="002200AF" w14:paraId="7ACE6B70" w14:textId="77777777" w:rsidTr="00C06850">
        <w:trPr>
          <w:trHeight w:val="30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84A9343" w14:textId="06674BD9" w:rsidR="003F2F12" w:rsidRPr="002200AF" w:rsidRDefault="00A76180" w:rsidP="00AC6C0A">
            <w:pPr>
              <w:rPr>
                <w:rFonts w:ascii="Arial Narrow" w:hAnsi="Arial Narrow"/>
                <w:b/>
                <w:sz w:val="22"/>
                <w:szCs w:val="22"/>
                <w:lang w:eastAsia="sk-SK"/>
              </w:rPr>
            </w:pPr>
            <w:r w:rsidRPr="002200AF">
              <w:rPr>
                <w:rFonts w:ascii="Arial Narrow" w:hAnsi="Arial Narrow"/>
                <w:b/>
                <w:bCs/>
                <w:sz w:val="22"/>
                <w:szCs w:val="22"/>
                <w:lang w:eastAsia="sk-SK"/>
              </w:rPr>
              <w:t>Formát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00018E7" w14:textId="1C2E244D" w:rsidR="003F2F12" w:rsidRPr="002200AF" w:rsidRDefault="003F2F12" w:rsidP="00CF4FED">
            <w:pPr>
              <w:jc w:val="both"/>
              <w:rPr>
                <w:rFonts w:ascii="Arial Narrow" w:hAnsi="Arial Narrow"/>
                <w:sz w:val="22"/>
                <w:szCs w:val="22"/>
                <w:lang w:eastAsia="sk-SK"/>
              </w:rPr>
            </w:pPr>
            <w:r w:rsidRPr="002200AF">
              <w:rPr>
                <w:rFonts w:ascii="Arial Narrow" w:hAnsi="Arial Narrow"/>
                <w:bCs/>
                <w:sz w:val="22"/>
                <w:szCs w:val="22"/>
                <w:lang w:eastAsia="sk-SK"/>
              </w:rPr>
              <w:t>MP4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EC82C2A" w14:textId="1FF48347" w:rsidR="003F2F12" w:rsidRPr="002200AF" w:rsidRDefault="00313131" w:rsidP="00AC6C0A">
            <w:pPr>
              <w:spacing w:line="276" w:lineRule="auto"/>
              <w:contextualSpacing/>
              <w:jc w:val="center"/>
              <w:rPr>
                <w:rFonts w:ascii="Arial Narrow" w:hAnsi="Arial Narrow"/>
                <w:bCs/>
                <w:sz w:val="22"/>
                <w:szCs w:val="22"/>
              </w:rPr>
            </w:pPr>
            <w:r w:rsidRPr="002200AF">
              <w:rPr>
                <w:rFonts w:ascii="Arial Narrow" w:hAnsi="Arial Narrow"/>
                <w:b/>
                <w:bCs/>
                <w:sz w:val="22"/>
                <w:szCs w:val="22"/>
              </w:rPr>
              <w:t>N/A</w:t>
            </w: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52FD5B" w14:textId="77777777" w:rsidR="003F2F12" w:rsidRPr="002200AF" w:rsidRDefault="003F2F12" w:rsidP="00AC6C0A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</w:p>
        </w:tc>
      </w:tr>
    </w:tbl>
    <w:p w14:paraId="20393B7A" w14:textId="77777777" w:rsidR="00954250" w:rsidRPr="002200AF" w:rsidRDefault="00954250" w:rsidP="00F63E68">
      <w:pPr>
        <w:spacing w:line="276" w:lineRule="auto"/>
        <w:ind w:left="360"/>
        <w:contextualSpacing/>
        <w:rPr>
          <w:rFonts w:ascii="Arial Narrow" w:hAnsi="Arial Narrow" w:cs="Arial"/>
          <w:sz w:val="22"/>
          <w:szCs w:val="22"/>
        </w:rPr>
      </w:pPr>
    </w:p>
    <w:tbl>
      <w:tblPr>
        <w:tblW w:w="14454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77"/>
        <w:gridCol w:w="5528"/>
        <w:gridCol w:w="2835"/>
        <w:gridCol w:w="3114"/>
      </w:tblGrid>
      <w:tr w:rsidR="002200AF" w:rsidRPr="002200AF" w14:paraId="22B98451" w14:textId="77777777" w:rsidTr="00EF1B9D">
        <w:trPr>
          <w:trHeight w:val="511"/>
          <w:jc w:val="center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  <w:vAlign w:val="center"/>
          </w:tcPr>
          <w:p w14:paraId="4EAB895E" w14:textId="72DC2094" w:rsidR="00470F0F" w:rsidRPr="002200AF" w:rsidRDefault="00AC6C0A" w:rsidP="005B01EA">
            <w:pPr>
              <w:spacing w:line="276" w:lineRule="auto"/>
              <w:contextualSpacing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2200AF">
              <w:rPr>
                <w:rFonts w:ascii="Arial Narrow" w:hAnsi="Arial Narrow"/>
                <w:b/>
                <w:bCs/>
                <w:sz w:val="24"/>
                <w:szCs w:val="24"/>
              </w:rPr>
              <w:lastRenderedPageBreak/>
              <w:t xml:space="preserve">Položka č. 2 – </w:t>
            </w:r>
            <w:r w:rsidR="0021085F" w:rsidRPr="002200AF">
              <w:rPr>
                <w:rFonts w:ascii="Arial Narrow" w:hAnsi="Arial Narrow"/>
                <w:b/>
                <w:bCs/>
                <w:sz w:val="24"/>
                <w:szCs w:val="24"/>
              </w:rPr>
              <w:t>Externé zobrazovacie zariadenie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14:paraId="25C1B105" w14:textId="77777777" w:rsidR="00470F0F" w:rsidRPr="002200AF" w:rsidRDefault="00470F0F" w:rsidP="005B01EA">
            <w:pPr>
              <w:pStyle w:val="Bezriadkovania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2200AF">
              <w:rPr>
                <w:rFonts w:ascii="Arial Narrow" w:hAnsi="Arial Narrow" w:cs="Arial"/>
                <w:b/>
                <w:sz w:val="22"/>
                <w:szCs w:val="22"/>
              </w:rPr>
              <w:t>Uchádzač uvedie presnú hodnotu, resp. údaj (číslom a/alebo slovom)</w:t>
            </w:r>
          </w:p>
        </w:tc>
        <w:tc>
          <w:tcPr>
            <w:tcW w:w="31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14:paraId="12B0C670" w14:textId="77777777" w:rsidR="00470F0F" w:rsidRPr="002200AF" w:rsidRDefault="00470F0F" w:rsidP="005B01EA">
            <w:pPr>
              <w:pStyle w:val="Bezriadkovania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2200AF">
              <w:rPr>
                <w:rFonts w:ascii="Arial Narrow" w:hAnsi="Arial Narrow" w:cs="Arial"/>
                <w:b/>
                <w:sz w:val="22"/>
                <w:szCs w:val="22"/>
              </w:rPr>
              <w:t>Uchádzač uvedie Áno/Nie</w:t>
            </w:r>
          </w:p>
        </w:tc>
      </w:tr>
      <w:tr w:rsidR="002200AF" w:rsidRPr="002200AF" w14:paraId="32EF4C3D" w14:textId="77777777" w:rsidTr="00EF1B9D">
        <w:trPr>
          <w:trHeight w:val="347"/>
          <w:jc w:val="center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215D1CC" w14:textId="77777777" w:rsidR="00470F0F" w:rsidRPr="002200AF" w:rsidRDefault="00470F0F" w:rsidP="005B01EA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2200AF">
              <w:rPr>
                <w:rFonts w:ascii="Arial Narrow" w:hAnsi="Arial Narrow"/>
                <w:b/>
                <w:bCs/>
                <w:sz w:val="22"/>
                <w:szCs w:val="22"/>
              </w:rPr>
              <w:t>Množstvo: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1E45B1" w14:textId="0FA5717B" w:rsidR="00470F0F" w:rsidRPr="002200AF" w:rsidRDefault="00470F0F" w:rsidP="0021085F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2200AF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 </w:t>
            </w:r>
            <w:r w:rsidR="0021085F" w:rsidRPr="002200AF">
              <w:rPr>
                <w:rFonts w:ascii="Arial Narrow" w:hAnsi="Arial Narrow"/>
                <w:b/>
                <w:bCs/>
                <w:sz w:val="22"/>
                <w:szCs w:val="22"/>
              </w:rPr>
              <w:t>80</w:t>
            </w:r>
            <w:r w:rsidRPr="002200AF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 ks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64752F" w14:textId="77777777" w:rsidR="00470F0F" w:rsidRPr="002200AF" w:rsidRDefault="00470F0F" w:rsidP="005B01EA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</w:p>
        </w:tc>
        <w:tc>
          <w:tcPr>
            <w:tcW w:w="31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F07CC4" w14:textId="77777777" w:rsidR="00470F0F" w:rsidRPr="002200AF" w:rsidRDefault="00470F0F" w:rsidP="005B01EA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</w:p>
        </w:tc>
      </w:tr>
      <w:tr w:rsidR="002200AF" w:rsidRPr="002200AF" w14:paraId="6B794047" w14:textId="77777777" w:rsidTr="00EF1B9D">
        <w:trPr>
          <w:trHeight w:val="361"/>
          <w:jc w:val="center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4C7C41" w14:textId="77777777" w:rsidR="00470F0F" w:rsidRPr="002200AF" w:rsidRDefault="00470F0F" w:rsidP="005B01EA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2200AF">
              <w:rPr>
                <w:rFonts w:ascii="Arial Narrow" w:hAnsi="Arial Narrow"/>
                <w:b/>
                <w:bCs/>
                <w:sz w:val="22"/>
                <w:szCs w:val="22"/>
              </w:rPr>
              <w:t>Výrobca:</w:t>
            </w:r>
          </w:p>
        </w:tc>
        <w:tc>
          <w:tcPr>
            <w:tcW w:w="5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79704" w14:textId="77777777" w:rsidR="00470F0F" w:rsidRPr="002200AF" w:rsidRDefault="00470F0F" w:rsidP="005B01EA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</w:p>
        </w:tc>
      </w:tr>
      <w:tr w:rsidR="002200AF" w:rsidRPr="002200AF" w14:paraId="57CBA504" w14:textId="77777777" w:rsidTr="00EF1B9D">
        <w:trPr>
          <w:trHeight w:val="300"/>
          <w:jc w:val="center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5A3DD1B" w14:textId="77777777" w:rsidR="00470F0F" w:rsidRPr="002200AF" w:rsidRDefault="00470F0F" w:rsidP="005B01EA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2200AF">
              <w:rPr>
                <w:rFonts w:ascii="Arial Narrow" w:hAnsi="Arial Narrow"/>
                <w:b/>
                <w:bCs/>
                <w:sz w:val="22"/>
                <w:szCs w:val="22"/>
              </w:rPr>
              <w:t>Typové označenie:</w:t>
            </w:r>
          </w:p>
        </w:tc>
        <w:tc>
          <w:tcPr>
            <w:tcW w:w="5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660B49" w14:textId="77777777" w:rsidR="00470F0F" w:rsidRPr="002200AF" w:rsidRDefault="00470F0F" w:rsidP="005B01EA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</w:p>
        </w:tc>
      </w:tr>
      <w:tr w:rsidR="002200AF" w:rsidRPr="002200AF" w14:paraId="49B8180E" w14:textId="77777777" w:rsidTr="00EF1B9D">
        <w:trPr>
          <w:trHeight w:val="300"/>
          <w:jc w:val="center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A867ED1" w14:textId="77777777" w:rsidR="00470F0F" w:rsidRPr="002200AF" w:rsidRDefault="00CA7791" w:rsidP="005B01EA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2200AF">
              <w:rPr>
                <w:rFonts w:ascii="Arial Narrow" w:eastAsiaTheme="minorHAnsi" w:hAnsi="Arial Narrow" w:cs="Calibri"/>
                <w:b/>
                <w:bCs/>
                <w:sz w:val="22"/>
                <w:szCs w:val="22"/>
                <w:lang w:eastAsia="en-US"/>
              </w:rPr>
              <w:t>Požaduje sa uviesť link na webovú stránku  s fotografiou a technickou špecifikáciou na konkrétny model alebo modelovú radu, kde je možné overiť požadované parametre, prípadne technický alebo katalógový list:</w:t>
            </w:r>
          </w:p>
        </w:tc>
        <w:tc>
          <w:tcPr>
            <w:tcW w:w="5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BBF523" w14:textId="77777777" w:rsidR="00470F0F" w:rsidRPr="002200AF" w:rsidRDefault="00470F0F" w:rsidP="005B01EA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</w:p>
        </w:tc>
      </w:tr>
      <w:tr w:rsidR="002200AF" w:rsidRPr="002200AF" w14:paraId="1416AB57" w14:textId="77777777" w:rsidTr="00EF1B9D">
        <w:trPr>
          <w:trHeight w:val="300"/>
          <w:jc w:val="center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67FB0D8" w14:textId="23CCC585" w:rsidR="00AC6C0A" w:rsidRPr="002200AF" w:rsidRDefault="005C167D" w:rsidP="00AC6C0A">
            <w:pPr>
              <w:rPr>
                <w:rFonts w:ascii="Arial Narrow" w:hAnsi="Arial Narrow"/>
                <w:b/>
                <w:sz w:val="22"/>
                <w:szCs w:val="22"/>
                <w:lang w:eastAsia="sk-SK"/>
              </w:rPr>
            </w:pPr>
            <w:r w:rsidRPr="002200AF">
              <w:rPr>
                <w:rFonts w:ascii="Arial Narrow" w:hAnsi="Arial Narrow"/>
                <w:b/>
                <w:sz w:val="22"/>
                <w:szCs w:val="22"/>
                <w:lang w:eastAsia="sk-SK"/>
              </w:rPr>
              <w:t>Displej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423A0F8" w14:textId="0BC55A18" w:rsidR="00AC6C0A" w:rsidRDefault="005C167D" w:rsidP="005C167D">
            <w:pPr>
              <w:rPr>
                <w:rFonts w:ascii="Arial Narrow" w:hAnsi="Arial Narrow"/>
                <w:sz w:val="22"/>
                <w:szCs w:val="22"/>
                <w:lang w:eastAsia="sk-SK"/>
              </w:rPr>
            </w:pPr>
            <w:r w:rsidRPr="002200AF">
              <w:rPr>
                <w:rFonts w:ascii="Arial Narrow" w:hAnsi="Arial Narrow"/>
                <w:sz w:val="22"/>
                <w:szCs w:val="22"/>
                <w:lang w:eastAsia="sk-SK"/>
              </w:rPr>
              <w:t>veľkosť displeja min. 6″ a max. 8″</w:t>
            </w:r>
            <w:r w:rsidR="007937FD">
              <w:rPr>
                <w:rFonts w:ascii="Arial Narrow" w:hAnsi="Arial Narrow"/>
                <w:sz w:val="22"/>
                <w:szCs w:val="22"/>
                <w:lang w:eastAsia="sk-SK"/>
              </w:rPr>
              <w:t>;</w:t>
            </w:r>
          </w:p>
          <w:p w14:paraId="5BB02D8D" w14:textId="18999F80" w:rsidR="007937FD" w:rsidRPr="002200AF" w:rsidRDefault="007937FD" w:rsidP="005C167D">
            <w:pPr>
              <w:rPr>
                <w:rFonts w:ascii="Arial Narrow" w:hAnsi="Arial Narrow"/>
                <w:sz w:val="22"/>
                <w:szCs w:val="22"/>
                <w:lang w:eastAsia="sk-SK"/>
              </w:rPr>
            </w:pPr>
            <w:r w:rsidRPr="007937FD">
              <w:rPr>
                <w:rFonts w:ascii="Arial Narrow" w:hAnsi="Arial Narrow"/>
                <w:sz w:val="22"/>
                <w:szCs w:val="22"/>
                <w:lang w:eastAsia="sk-SK"/>
              </w:rPr>
              <w:t>displej musí byť opatrený antireflexnou povrchovou úpravou znižujúcou odrazy pri priamej expozícii slnka alebo dodaný spoločne s kompatibilnou ľahko pripevniteľnou slnečnou clonou zabezpečujúcou čitateľnosť displeja v exteriéri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D06752" w14:textId="77777777" w:rsidR="00AC6C0A" w:rsidRPr="002200AF" w:rsidRDefault="00AC6C0A" w:rsidP="00AC6C0A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</w:p>
        </w:tc>
        <w:tc>
          <w:tcPr>
            <w:tcW w:w="3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6187A40" w14:textId="77777777" w:rsidR="00AC6C0A" w:rsidRPr="002200AF" w:rsidRDefault="00AC6C0A" w:rsidP="00AC6C0A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2200AF">
              <w:rPr>
                <w:rFonts w:ascii="Arial Narrow" w:hAnsi="Arial Narrow"/>
                <w:b/>
                <w:bCs/>
                <w:sz w:val="22"/>
                <w:szCs w:val="22"/>
              </w:rPr>
              <w:t>N/A</w:t>
            </w:r>
          </w:p>
        </w:tc>
      </w:tr>
      <w:tr w:rsidR="002200AF" w:rsidRPr="002200AF" w14:paraId="77B49BF4" w14:textId="77777777" w:rsidTr="00EF1B9D">
        <w:trPr>
          <w:trHeight w:val="300"/>
          <w:jc w:val="center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4B7E406" w14:textId="4224949F" w:rsidR="00AC6C0A" w:rsidRPr="002200AF" w:rsidRDefault="005C167D" w:rsidP="00AC6C0A">
            <w:pPr>
              <w:rPr>
                <w:rFonts w:ascii="Arial Narrow" w:eastAsiaTheme="minorHAnsi" w:hAnsi="Arial Narrow" w:cstheme="minorBidi"/>
                <w:b/>
                <w:bCs/>
                <w:sz w:val="22"/>
                <w:szCs w:val="22"/>
                <w:lang w:eastAsia="en-US"/>
              </w:rPr>
            </w:pPr>
            <w:r w:rsidRPr="002200AF">
              <w:rPr>
                <w:rFonts w:ascii="Arial Narrow" w:eastAsiaTheme="minorHAnsi" w:hAnsi="Arial Narrow" w:cstheme="minorBidi"/>
                <w:b/>
                <w:bCs/>
                <w:sz w:val="22"/>
                <w:szCs w:val="22"/>
                <w:lang w:eastAsia="en-US"/>
              </w:rPr>
              <w:t>Kompatibilita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DB39597" w14:textId="7F3F25A1" w:rsidR="00AC6C0A" w:rsidRPr="002200AF" w:rsidRDefault="005C167D" w:rsidP="00C06850">
            <w:pPr>
              <w:rPr>
                <w:rFonts w:ascii="Arial Narrow" w:eastAsiaTheme="minorHAnsi" w:hAnsi="Arial Narrow" w:cstheme="minorBidi"/>
                <w:bCs/>
                <w:sz w:val="22"/>
                <w:szCs w:val="22"/>
                <w:highlight w:val="yellow"/>
                <w:lang w:eastAsia="en-US"/>
              </w:rPr>
            </w:pPr>
            <w:r w:rsidRPr="002200AF">
              <w:rPr>
                <w:rFonts w:ascii="Arial Narrow" w:hAnsi="Arial Narrow"/>
                <w:sz w:val="22"/>
                <w:szCs w:val="22"/>
                <w:lang w:eastAsia="sk-SK"/>
              </w:rPr>
              <w:t>s elektronickým snímacím zariadením (vstup HDMI)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7EB2C6" w14:textId="42767FEB" w:rsidR="00AC6C0A" w:rsidRPr="002200AF" w:rsidRDefault="00AC6C0A" w:rsidP="00AC6C0A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</w:p>
        </w:tc>
        <w:tc>
          <w:tcPr>
            <w:tcW w:w="3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09D2582" w14:textId="5A713DA8" w:rsidR="00AC6C0A" w:rsidRPr="002200AF" w:rsidRDefault="00AC6C0A" w:rsidP="00AC6C0A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2200AF">
              <w:rPr>
                <w:rFonts w:ascii="Arial Narrow" w:hAnsi="Arial Narrow"/>
                <w:b/>
                <w:bCs/>
                <w:sz w:val="22"/>
                <w:szCs w:val="22"/>
              </w:rPr>
              <w:t>N/A</w:t>
            </w:r>
          </w:p>
        </w:tc>
      </w:tr>
      <w:tr w:rsidR="00820795" w:rsidRPr="002200AF" w14:paraId="44316A8C" w14:textId="77777777" w:rsidTr="00EF1B9D">
        <w:trPr>
          <w:trHeight w:val="300"/>
          <w:jc w:val="center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4227E53" w14:textId="7ACC5A68" w:rsidR="00820795" w:rsidRPr="007937FD" w:rsidRDefault="00820795" w:rsidP="00820795">
            <w:pPr>
              <w:rPr>
                <w:rFonts w:ascii="Arial Narrow" w:eastAsiaTheme="minorHAnsi" w:hAnsi="Arial Narrow" w:cstheme="minorBidi"/>
                <w:b/>
                <w:bCs/>
                <w:sz w:val="22"/>
                <w:szCs w:val="22"/>
                <w:lang w:eastAsia="en-US"/>
              </w:rPr>
            </w:pPr>
            <w:r w:rsidRPr="007937FD">
              <w:rPr>
                <w:rFonts w:ascii="Arial Narrow" w:hAnsi="Arial Narrow"/>
                <w:b/>
                <w:sz w:val="22"/>
                <w:szCs w:val="22"/>
                <w:lang w:eastAsia="sk-SK"/>
              </w:rPr>
              <w:t>Rozlíšenie externého snímacieho zariadenia: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A550F9E" w14:textId="1FC8DA98" w:rsidR="00820795" w:rsidRPr="002200AF" w:rsidRDefault="00820795" w:rsidP="00820795">
            <w:pPr>
              <w:rPr>
                <w:rFonts w:ascii="Arial Narrow" w:hAnsi="Arial Narrow"/>
                <w:sz w:val="22"/>
                <w:szCs w:val="22"/>
                <w:lang w:eastAsia="sk-SK"/>
              </w:rPr>
            </w:pPr>
            <w:r>
              <w:rPr>
                <w:rFonts w:ascii="Arial Narrow" w:hAnsi="Arial Narrow"/>
                <w:sz w:val="22"/>
                <w:szCs w:val="22"/>
                <w:lang w:eastAsia="sk-SK"/>
              </w:rPr>
              <w:t>minimálne Full HD minimálne 1920 × 1080 px,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44F598" w14:textId="77777777" w:rsidR="00820795" w:rsidRPr="002200AF" w:rsidRDefault="00820795" w:rsidP="00820795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</w:p>
        </w:tc>
        <w:tc>
          <w:tcPr>
            <w:tcW w:w="3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C8E8FDA" w14:textId="3091C4AE" w:rsidR="00820795" w:rsidRPr="002200AF" w:rsidRDefault="00820795" w:rsidP="00820795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BD0DD7">
              <w:rPr>
                <w:rFonts w:ascii="Arial Narrow" w:hAnsi="Arial Narrow"/>
                <w:b/>
                <w:bCs/>
                <w:sz w:val="22"/>
                <w:szCs w:val="22"/>
              </w:rPr>
              <w:t>N/A</w:t>
            </w:r>
          </w:p>
        </w:tc>
      </w:tr>
      <w:tr w:rsidR="00820795" w:rsidRPr="002200AF" w14:paraId="2D2E55B9" w14:textId="77777777" w:rsidTr="00EF1B9D">
        <w:trPr>
          <w:trHeight w:val="300"/>
          <w:jc w:val="center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55F0576" w14:textId="3D6690CA" w:rsidR="00820795" w:rsidRPr="002200AF" w:rsidRDefault="00820795" w:rsidP="00820795">
            <w:pPr>
              <w:rPr>
                <w:rFonts w:ascii="Arial Narrow" w:eastAsiaTheme="minorHAnsi" w:hAnsi="Arial Narrow" w:cstheme="minorBidi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Arial Narrow" w:eastAsiaTheme="minorHAnsi" w:hAnsi="Arial Narrow" w:cstheme="minorBidi"/>
                <w:b/>
                <w:bCs/>
                <w:sz w:val="22"/>
                <w:szCs w:val="22"/>
                <w:lang w:eastAsia="en-US"/>
              </w:rPr>
              <w:t>Vlastnosti: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96177D5" w14:textId="1DAF9872" w:rsidR="00820795" w:rsidRPr="002200AF" w:rsidRDefault="00820795" w:rsidP="00820795">
            <w:pPr>
              <w:rPr>
                <w:rFonts w:ascii="Arial Narrow" w:hAnsi="Arial Narrow"/>
                <w:sz w:val="22"/>
                <w:szCs w:val="22"/>
                <w:lang w:eastAsia="sk-SK"/>
              </w:rPr>
            </w:pPr>
            <w:r w:rsidRPr="007937FD">
              <w:rPr>
                <w:rFonts w:ascii="Arial Narrow" w:hAnsi="Arial Narrow"/>
                <w:sz w:val="22"/>
                <w:szCs w:val="22"/>
                <w:lang w:eastAsia="sk-SK"/>
              </w:rPr>
              <w:t xml:space="preserve">musí dosahovať minimálnu svietivosť 1000 cd/m² (nits) </w:t>
            </w:r>
            <w:r>
              <w:rPr>
                <w:rFonts w:ascii="Arial Narrow" w:hAnsi="Arial Narrow"/>
                <w:sz w:val="22"/>
                <w:szCs w:val="22"/>
                <w:lang w:eastAsia="sk-SK"/>
              </w:rPr>
              <w:t>pri nastavení maximálneho jasu.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3ED26F" w14:textId="77777777" w:rsidR="00820795" w:rsidRPr="002200AF" w:rsidRDefault="00820795" w:rsidP="00820795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</w:p>
        </w:tc>
        <w:tc>
          <w:tcPr>
            <w:tcW w:w="3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41BE509" w14:textId="6333051A" w:rsidR="00820795" w:rsidRPr="002200AF" w:rsidRDefault="00820795" w:rsidP="00820795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BD0DD7">
              <w:rPr>
                <w:rFonts w:ascii="Arial Narrow" w:hAnsi="Arial Narrow"/>
                <w:b/>
                <w:bCs/>
                <w:sz w:val="22"/>
                <w:szCs w:val="22"/>
              </w:rPr>
              <w:t>N/A</w:t>
            </w:r>
          </w:p>
        </w:tc>
      </w:tr>
    </w:tbl>
    <w:p w14:paraId="7C2C92F9" w14:textId="77777777" w:rsidR="00470F0F" w:rsidRPr="002200AF" w:rsidRDefault="00470F0F" w:rsidP="00F63E68">
      <w:pPr>
        <w:spacing w:line="276" w:lineRule="auto"/>
        <w:ind w:left="360"/>
        <w:contextualSpacing/>
        <w:rPr>
          <w:rFonts w:ascii="Arial Narrow" w:hAnsi="Arial Narrow" w:cs="Arial"/>
          <w:sz w:val="22"/>
          <w:szCs w:val="22"/>
        </w:rPr>
      </w:pPr>
    </w:p>
    <w:tbl>
      <w:tblPr>
        <w:tblW w:w="14459" w:type="dxa"/>
        <w:tblInd w:w="-14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10"/>
        <w:gridCol w:w="5513"/>
        <w:gridCol w:w="2828"/>
        <w:gridCol w:w="31"/>
        <w:gridCol w:w="2977"/>
      </w:tblGrid>
      <w:tr w:rsidR="00EF1B9D" w:rsidRPr="002200AF" w14:paraId="610B6260" w14:textId="77777777" w:rsidTr="00F73527">
        <w:trPr>
          <w:trHeight w:val="511"/>
        </w:trPr>
        <w:tc>
          <w:tcPr>
            <w:tcW w:w="8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  <w:vAlign w:val="center"/>
          </w:tcPr>
          <w:p w14:paraId="550F62AD" w14:textId="1D37B00F" w:rsidR="00EF1B9D" w:rsidRPr="002200AF" w:rsidRDefault="00EF1B9D" w:rsidP="003D316E">
            <w:pPr>
              <w:spacing w:line="276" w:lineRule="auto"/>
              <w:contextualSpacing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2200AF">
              <w:rPr>
                <w:rFonts w:ascii="Arial Narrow" w:hAnsi="Arial Narrow"/>
                <w:b/>
                <w:bCs/>
                <w:sz w:val="24"/>
                <w:szCs w:val="24"/>
              </w:rPr>
              <w:t>Položka č. 3 – Prenosný ministatív</w:t>
            </w:r>
          </w:p>
        </w:tc>
        <w:tc>
          <w:tcPr>
            <w:tcW w:w="28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14:paraId="65FBD8E8" w14:textId="6FAC6BF5" w:rsidR="00EF1B9D" w:rsidRPr="002200AF" w:rsidRDefault="00EF1B9D" w:rsidP="003D316E">
            <w:pPr>
              <w:pStyle w:val="Bezriadkovania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2200AF">
              <w:rPr>
                <w:rFonts w:ascii="Arial Narrow" w:hAnsi="Arial Narrow" w:cs="Arial"/>
                <w:b/>
                <w:sz w:val="22"/>
                <w:szCs w:val="22"/>
              </w:rPr>
              <w:t>Uchádzač uvedie presnú hodnotu, resp. údaj (číslom a/alebo slovom)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14:paraId="7D5C829B" w14:textId="61F17573" w:rsidR="00EF1B9D" w:rsidRPr="002200AF" w:rsidRDefault="00EF1B9D" w:rsidP="003D316E">
            <w:pPr>
              <w:pStyle w:val="Bezriadkovania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2200AF">
              <w:rPr>
                <w:rFonts w:ascii="Arial Narrow" w:hAnsi="Arial Narrow" w:cs="Arial"/>
                <w:b/>
                <w:sz w:val="22"/>
                <w:szCs w:val="22"/>
              </w:rPr>
              <w:t>Uchádzač uvedie Áno/Nie</w:t>
            </w:r>
          </w:p>
        </w:tc>
      </w:tr>
      <w:tr w:rsidR="00EF1B9D" w:rsidRPr="002200AF" w14:paraId="28869E4B" w14:textId="77777777" w:rsidTr="00F73527">
        <w:trPr>
          <w:trHeight w:val="347"/>
        </w:trPr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CC9F6A3" w14:textId="77777777" w:rsidR="00EF1B9D" w:rsidRPr="002200AF" w:rsidRDefault="00EF1B9D" w:rsidP="00EF1B9D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2200AF">
              <w:rPr>
                <w:rFonts w:ascii="Arial Narrow" w:hAnsi="Arial Narrow"/>
                <w:b/>
                <w:bCs/>
                <w:sz w:val="22"/>
                <w:szCs w:val="22"/>
              </w:rPr>
              <w:t>Množstvo:</w:t>
            </w:r>
          </w:p>
        </w:tc>
        <w:tc>
          <w:tcPr>
            <w:tcW w:w="5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B07850F" w14:textId="77777777" w:rsidR="00EF1B9D" w:rsidRPr="002200AF" w:rsidRDefault="00EF1B9D" w:rsidP="00EF1B9D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2200AF">
              <w:rPr>
                <w:rFonts w:ascii="Arial Narrow" w:hAnsi="Arial Narrow"/>
                <w:b/>
                <w:bCs/>
                <w:sz w:val="22"/>
                <w:szCs w:val="22"/>
              </w:rPr>
              <w:t>3 ks</w:t>
            </w:r>
          </w:p>
        </w:tc>
        <w:tc>
          <w:tcPr>
            <w:tcW w:w="285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DCDEB9" w14:textId="77777777" w:rsidR="00EF1B9D" w:rsidRPr="002200AF" w:rsidRDefault="00EF1B9D" w:rsidP="00EF1B9D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FDB8D" w14:textId="4482E01F" w:rsidR="00EF1B9D" w:rsidRPr="002200AF" w:rsidRDefault="00EF1B9D" w:rsidP="00EF1B9D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</w:p>
        </w:tc>
      </w:tr>
      <w:tr w:rsidR="002200AF" w:rsidRPr="002200AF" w14:paraId="425704A9" w14:textId="77777777" w:rsidTr="00F73527">
        <w:trPr>
          <w:trHeight w:val="361"/>
        </w:trPr>
        <w:tc>
          <w:tcPr>
            <w:tcW w:w="8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F737691" w14:textId="77777777" w:rsidR="002F635D" w:rsidRPr="002200AF" w:rsidRDefault="002F635D" w:rsidP="00EF1B9D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2200AF">
              <w:rPr>
                <w:rFonts w:ascii="Arial Narrow" w:hAnsi="Arial Narrow"/>
                <w:b/>
                <w:bCs/>
                <w:sz w:val="22"/>
                <w:szCs w:val="22"/>
              </w:rPr>
              <w:t>Výrobca:</w:t>
            </w:r>
          </w:p>
        </w:tc>
        <w:tc>
          <w:tcPr>
            <w:tcW w:w="58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9871EB" w14:textId="77777777" w:rsidR="002F635D" w:rsidRPr="002200AF" w:rsidRDefault="002F635D" w:rsidP="00EF1B9D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</w:p>
        </w:tc>
      </w:tr>
      <w:tr w:rsidR="002200AF" w:rsidRPr="002200AF" w14:paraId="3B562D83" w14:textId="77777777" w:rsidTr="00F73527">
        <w:trPr>
          <w:trHeight w:val="300"/>
        </w:trPr>
        <w:tc>
          <w:tcPr>
            <w:tcW w:w="8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F5A9B64" w14:textId="77777777" w:rsidR="002F635D" w:rsidRPr="002200AF" w:rsidRDefault="002F635D" w:rsidP="00EF1B9D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2200AF">
              <w:rPr>
                <w:rFonts w:ascii="Arial Narrow" w:hAnsi="Arial Narrow"/>
                <w:b/>
                <w:bCs/>
                <w:sz w:val="22"/>
                <w:szCs w:val="22"/>
              </w:rPr>
              <w:t>Typové označenie:</w:t>
            </w:r>
          </w:p>
        </w:tc>
        <w:tc>
          <w:tcPr>
            <w:tcW w:w="58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08168E" w14:textId="77777777" w:rsidR="002F635D" w:rsidRPr="002200AF" w:rsidRDefault="002F635D" w:rsidP="00EF1B9D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</w:p>
        </w:tc>
      </w:tr>
      <w:tr w:rsidR="002200AF" w:rsidRPr="002200AF" w14:paraId="249150E4" w14:textId="77777777" w:rsidTr="00F73527">
        <w:trPr>
          <w:trHeight w:val="300"/>
        </w:trPr>
        <w:tc>
          <w:tcPr>
            <w:tcW w:w="8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41CD207" w14:textId="77777777" w:rsidR="002F635D" w:rsidRPr="002200AF" w:rsidRDefault="00CA7791" w:rsidP="00EF1B9D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2200AF">
              <w:rPr>
                <w:rFonts w:ascii="Arial Narrow" w:eastAsiaTheme="minorHAnsi" w:hAnsi="Arial Narrow" w:cs="Calibri"/>
                <w:b/>
                <w:bCs/>
                <w:sz w:val="22"/>
                <w:szCs w:val="22"/>
                <w:lang w:eastAsia="en-US"/>
              </w:rPr>
              <w:t>Požaduje sa uviesť link na webovú stránku  s fotografiou a technickou špecifikáciou na konkrétny model alebo modelovú radu, kde je možné overiť požadované parametre, prípadne technický alebo katalógový list:</w:t>
            </w:r>
          </w:p>
        </w:tc>
        <w:tc>
          <w:tcPr>
            <w:tcW w:w="58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B255C6" w14:textId="77777777" w:rsidR="002F635D" w:rsidRPr="002200AF" w:rsidRDefault="002F635D" w:rsidP="00EF1B9D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</w:p>
        </w:tc>
      </w:tr>
      <w:tr w:rsidR="00EF1B9D" w:rsidRPr="002200AF" w14:paraId="37F8DE98" w14:textId="77777777" w:rsidTr="00F73527">
        <w:trPr>
          <w:trHeight w:val="300"/>
        </w:trPr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5D90B00" w14:textId="6628F022" w:rsidR="00531A0B" w:rsidRPr="002200AF" w:rsidRDefault="005C167D" w:rsidP="00EF1B9D">
            <w:pPr>
              <w:rPr>
                <w:rFonts w:ascii="Arial Narrow" w:hAnsi="Arial Narrow"/>
                <w:b/>
                <w:sz w:val="22"/>
                <w:szCs w:val="22"/>
                <w:lang w:eastAsia="sk-SK"/>
              </w:rPr>
            </w:pPr>
            <w:r w:rsidRPr="002200AF">
              <w:rPr>
                <w:rFonts w:ascii="Arial Narrow" w:hAnsi="Arial Narrow"/>
                <w:b/>
                <w:sz w:val="22"/>
                <w:szCs w:val="22"/>
                <w:lang w:eastAsia="sk-SK"/>
              </w:rPr>
              <w:t>Účel</w:t>
            </w:r>
          </w:p>
        </w:tc>
        <w:tc>
          <w:tcPr>
            <w:tcW w:w="5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287E67A" w14:textId="18D4D3D2" w:rsidR="00531A0B" w:rsidRPr="002200AF" w:rsidRDefault="005C167D" w:rsidP="00EF1B9D">
            <w:pPr>
              <w:pStyle w:val="Odsekzoznamu"/>
              <w:numPr>
                <w:ilvl w:val="0"/>
                <w:numId w:val="15"/>
              </w:numPr>
              <w:tabs>
                <w:tab w:val="clear" w:pos="2160"/>
                <w:tab w:val="clear" w:pos="2880"/>
                <w:tab w:val="clear" w:pos="4500"/>
                <w:tab w:val="left" w:pos="4536"/>
              </w:tabs>
              <w:ind w:left="0" w:hanging="136"/>
              <w:contextualSpacing/>
              <w:jc w:val="both"/>
              <w:rPr>
                <w:rFonts w:ascii="Arial Narrow" w:hAnsi="Arial Narrow"/>
                <w:sz w:val="22"/>
                <w:szCs w:val="22"/>
                <w:lang w:eastAsia="sk-SK"/>
              </w:rPr>
            </w:pPr>
            <w:r w:rsidRPr="002200AF">
              <w:rPr>
                <w:rFonts w:ascii="Arial Narrow" w:hAnsi="Arial Narrow"/>
                <w:sz w:val="22"/>
                <w:szCs w:val="22"/>
                <w:lang w:eastAsia="sk-SK"/>
              </w:rPr>
              <w:t>určený pre elektronické snímacie zariadenia s minimálnou nosnosťou zodpovedajúcou hmotnosti samotného zariadenia vrátane pripojeného externého z</w:t>
            </w:r>
            <w:r w:rsidR="00FC524B" w:rsidRPr="002200AF">
              <w:rPr>
                <w:rFonts w:ascii="Arial Narrow" w:hAnsi="Arial Narrow"/>
                <w:sz w:val="22"/>
                <w:szCs w:val="22"/>
                <w:lang w:eastAsia="sk-SK"/>
              </w:rPr>
              <w:t>obrazovacieho zariadenia</w:t>
            </w:r>
          </w:p>
        </w:tc>
        <w:tc>
          <w:tcPr>
            <w:tcW w:w="2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A1AA50" w14:textId="114587ED" w:rsidR="00531A0B" w:rsidRPr="002200AF" w:rsidRDefault="00531A0B" w:rsidP="00EF1B9D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</w:p>
        </w:tc>
        <w:tc>
          <w:tcPr>
            <w:tcW w:w="30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F0FB0A8" w14:textId="0E38F1FD" w:rsidR="00531A0B" w:rsidRPr="002200AF" w:rsidRDefault="00FC524B" w:rsidP="00EF1B9D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2200AF">
              <w:rPr>
                <w:rFonts w:ascii="Arial Narrow" w:hAnsi="Arial Narrow"/>
                <w:b/>
                <w:bCs/>
                <w:sz w:val="22"/>
                <w:szCs w:val="22"/>
              </w:rPr>
              <w:t>N/A</w:t>
            </w:r>
          </w:p>
        </w:tc>
      </w:tr>
      <w:tr w:rsidR="002200AF" w:rsidRPr="002200AF" w14:paraId="03711184" w14:textId="77777777" w:rsidTr="00F73527">
        <w:trPr>
          <w:trHeight w:val="300"/>
        </w:trPr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064C1D3" w14:textId="2753A89B" w:rsidR="005C167D" w:rsidRPr="002200AF" w:rsidRDefault="00FC524B" w:rsidP="00531A0B">
            <w:pPr>
              <w:rPr>
                <w:rFonts w:ascii="Arial Narrow" w:hAnsi="Arial Narrow"/>
                <w:b/>
                <w:sz w:val="22"/>
                <w:szCs w:val="22"/>
                <w:lang w:eastAsia="sk-SK"/>
              </w:rPr>
            </w:pPr>
            <w:r w:rsidRPr="002200AF">
              <w:rPr>
                <w:rFonts w:ascii="Arial Narrow" w:hAnsi="Arial Narrow"/>
                <w:b/>
                <w:bCs/>
                <w:sz w:val="22"/>
                <w:szCs w:val="22"/>
                <w:lang w:eastAsia="sk-SK"/>
              </w:rPr>
              <w:t>N</w:t>
            </w:r>
            <w:r w:rsidR="005C167D" w:rsidRPr="002200AF">
              <w:rPr>
                <w:rFonts w:ascii="Arial Narrow" w:hAnsi="Arial Narrow"/>
                <w:b/>
                <w:bCs/>
                <w:sz w:val="22"/>
                <w:szCs w:val="22"/>
                <w:lang w:eastAsia="sk-SK"/>
              </w:rPr>
              <w:t>astavenie hlavy</w:t>
            </w:r>
          </w:p>
        </w:tc>
        <w:tc>
          <w:tcPr>
            <w:tcW w:w="5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46CBCD4" w14:textId="6DCC5B38" w:rsidR="005C167D" w:rsidRPr="002200AF" w:rsidRDefault="005C167D" w:rsidP="00FC524B">
            <w:pPr>
              <w:pStyle w:val="Odsekzoznamu"/>
              <w:numPr>
                <w:ilvl w:val="0"/>
                <w:numId w:val="15"/>
              </w:numPr>
              <w:tabs>
                <w:tab w:val="clear" w:pos="2160"/>
                <w:tab w:val="clear" w:pos="2880"/>
                <w:tab w:val="clear" w:pos="4500"/>
                <w:tab w:val="left" w:pos="4536"/>
              </w:tabs>
              <w:ind w:left="136" w:hanging="136"/>
              <w:contextualSpacing/>
              <w:jc w:val="both"/>
              <w:rPr>
                <w:rFonts w:ascii="Arial Narrow" w:hAnsi="Arial Narrow"/>
                <w:sz w:val="22"/>
                <w:szCs w:val="22"/>
                <w:lang w:eastAsia="sk-SK"/>
              </w:rPr>
            </w:pPr>
            <w:r w:rsidRPr="002200AF">
              <w:rPr>
                <w:rFonts w:ascii="Arial Narrow" w:hAnsi="Arial Narrow"/>
                <w:bCs/>
                <w:sz w:val="22"/>
                <w:szCs w:val="22"/>
                <w:lang w:eastAsia="sk-SK"/>
              </w:rPr>
              <w:t>minimálne v rozsa</w:t>
            </w:r>
            <w:r w:rsidR="00A3573B" w:rsidRPr="002200AF">
              <w:rPr>
                <w:rFonts w:ascii="Arial Narrow" w:hAnsi="Arial Narrow"/>
                <w:bCs/>
                <w:sz w:val="22"/>
                <w:szCs w:val="22"/>
                <w:lang w:eastAsia="sk-SK"/>
              </w:rPr>
              <w:t>hu ±45° náklonu a 360° otáčania</w:t>
            </w:r>
          </w:p>
        </w:tc>
        <w:tc>
          <w:tcPr>
            <w:tcW w:w="2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94F08D" w14:textId="77777777" w:rsidR="005C167D" w:rsidRPr="002200AF" w:rsidRDefault="005C167D" w:rsidP="00531A0B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</w:p>
        </w:tc>
        <w:tc>
          <w:tcPr>
            <w:tcW w:w="30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EDD1B66" w14:textId="0A3EB047" w:rsidR="005C167D" w:rsidRPr="002200AF" w:rsidRDefault="00FC524B" w:rsidP="00531A0B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2200AF">
              <w:rPr>
                <w:rFonts w:ascii="Arial Narrow" w:hAnsi="Arial Narrow"/>
                <w:b/>
                <w:bCs/>
                <w:sz w:val="22"/>
                <w:szCs w:val="22"/>
              </w:rPr>
              <w:t>N/A</w:t>
            </w:r>
          </w:p>
        </w:tc>
      </w:tr>
      <w:tr w:rsidR="002200AF" w:rsidRPr="002200AF" w14:paraId="04847330" w14:textId="77777777" w:rsidTr="00F73527">
        <w:trPr>
          <w:trHeight w:val="300"/>
        </w:trPr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B5021FB" w14:textId="387A9707" w:rsidR="00531A0B" w:rsidRPr="002200AF" w:rsidRDefault="005C167D" w:rsidP="00531A0B">
            <w:pPr>
              <w:rPr>
                <w:rFonts w:ascii="Arial Narrow" w:eastAsiaTheme="minorHAnsi" w:hAnsi="Arial Narrow" w:cstheme="minorBidi"/>
                <w:b/>
                <w:bCs/>
                <w:sz w:val="22"/>
                <w:szCs w:val="22"/>
                <w:lang w:eastAsia="en-US"/>
              </w:rPr>
            </w:pPr>
            <w:r w:rsidRPr="002200AF">
              <w:rPr>
                <w:rFonts w:ascii="Arial Narrow" w:eastAsiaTheme="minorHAnsi" w:hAnsi="Arial Narrow" w:cstheme="minorBidi"/>
                <w:b/>
                <w:bCs/>
                <w:sz w:val="22"/>
                <w:szCs w:val="22"/>
                <w:lang w:eastAsia="en-US"/>
              </w:rPr>
              <w:lastRenderedPageBreak/>
              <w:t>Vlastnosti</w:t>
            </w:r>
          </w:p>
        </w:tc>
        <w:tc>
          <w:tcPr>
            <w:tcW w:w="5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C90FFAD" w14:textId="7558D428" w:rsidR="005C167D" w:rsidRPr="002200AF" w:rsidRDefault="005C167D" w:rsidP="00FC524B">
            <w:pPr>
              <w:pStyle w:val="Odsekzoznamu"/>
              <w:numPr>
                <w:ilvl w:val="0"/>
                <w:numId w:val="15"/>
              </w:numPr>
              <w:tabs>
                <w:tab w:val="clear" w:pos="2160"/>
                <w:tab w:val="clear" w:pos="2880"/>
                <w:tab w:val="clear" w:pos="4500"/>
                <w:tab w:val="left" w:pos="4536"/>
              </w:tabs>
              <w:ind w:left="136" w:hanging="136"/>
              <w:contextualSpacing/>
              <w:jc w:val="both"/>
              <w:rPr>
                <w:rFonts w:ascii="Arial Narrow" w:hAnsi="Arial Narrow"/>
                <w:sz w:val="22"/>
                <w:szCs w:val="22"/>
                <w:lang w:eastAsia="sk-SK"/>
              </w:rPr>
            </w:pPr>
            <w:r w:rsidRPr="002200AF">
              <w:rPr>
                <w:rFonts w:ascii="Arial Narrow" w:hAnsi="Arial Narrow"/>
                <w:sz w:val="22"/>
                <w:szCs w:val="22"/>
                <w:lang w:eastAsia="sk-SK"/>
              </w:rPr>
              <w:t xml:space="preserve">vybavený </w:t>
            </w:r>
            <w:r w:rsidRPr="002200AF">
              <w:rPr>
                <w:rFonts w:ascii="Arial Narrow" w:hAnsi="Arial Narrow"/>
                <w:bCs/>
                <w:sz w:val="22"/>
                <w:szCs w:val="22"/>
                <w:lang w:eastAsia="sk-SK"/>
              </w:rPr>
              <w:t>univerzálnym 1/4" závitom</w:t>
            </w:r>
            <w:r w:rsidRPr="002200AF">
              <w:rPr>
                <w:rFonts w:ascii="Arial Narrow" w:hAnsi="Arial Narrow"/>
                <w:sz w:val="22"/>
                <w:szCs w:val="22"/>
                <w:lang w:eastAsia="sk-SK"/>
              </w:rPr>
              <w:t xml:space="preserve"> pre uchytenie elektronického snímacieho zariadenia, </w:t>
            </w:r>
            <w:r w:rsidRPr="002200AF">
              <w:rPr>
                <w:rFonts w:ascii="Arial Narrow" w:hAnsi="Arial Narrow"/>
                <w:bCs/>
                <w:sz w:val="22"/>
                <w:szCs w:val="22"/>
                <w:lang w:eastAsia="sk-SK"/>
              </w:rPr>
              <w:t>flexibilnými al</w:t>
            </w:r>
            <w:r w:rsidR="00A3573B" w:rsidRPr="002200AF">
              <w:rPr>
                <w:rFonts w:ascii="Arial Narrow" w:hAnsi="Arial Narrow"/>
                <w:bCs/>
                <w:sz w:val="22"/>
                <w:szCs w:val="22"/>
                <w:lang w:eastAsia="sk-SK"/>
              </w:rPr>
              <w:t>ebo pevne nastaviteľnými nohami</w:t>
            </w:r>
          </w:p>
          <w:p w14:paraId="2A5BD133" w14:textId="77777777" w:rsidR="005C167D" w:rsidRPr="002200AF" w:rsidRDefault="005C167D" w:rsidP="00FC524B">
            <w:pPr>
              <w:pStyle w:val="Odsekzoznamu"/>
              <w:numPr>
                <w:ilvl w:val="0"/>
                <w:numId w:val="15"/>
              </w:numPr>
              <w:tabs>
                <w:tab w:val="clear" w:pos="2160"/>
                <w:tab w:val="clear" w:pos="2880"/>
                <w:tab w:val="clear" w:pos="4500"/>
                <w:tab w:val="left" w:pos="4536"/>
              </w:tabs>
              <w:ind w:left="136" w:hanging="136"/>
              <w:contextualSpacing/>
              <w:jc w:val="both"/>
              <w:rPr>
                <w:rFonts w:ascii="Arial Narrow" w:hAnsi="Arial Narrow"/>
                <w:sz w:val="22"/>
                <w:szCs w:val="22"/>
                <w:lang w:eastAsia="sk-SK"/>
              </w:rPr>
            </w:pPr>
            <w:r w:rsidRPr="002200AF">
              <w:rPr>
                <w:rFonts w:ascii="Arial Narrow" w:hAnsi="Arial Narrow"/>
                <w:sz w:val="22"/>
                <w:szCs w:val="22"/>
                <w:lang w:eastAsia="sk-SK"/>
              </w:rPr>
              <w:t xml:space="preserve">Nohy statívu sú vybavené </w:t>
            </w:r>
            <w:r w:rsidRPr="002200AF">
              <w:rPr>
                <w:rFonts w:ascii="Arial Narrow" w:hAnsi="Arial Narrow"/>
                <w:bCs/>
                <w:sz w:val="22"/>
                <w:szCs w:val="22"/>
                <w:lang w:eastAsia="sk-SK"/>
              </w:rPr>
              <w:t>protišmykovými zakončeniami,</w:t>
            </w:r>
          </w:p>
          <w:p w14:paraId="69A0F67E" w14:textId="1F5E66CD" w:rsidR="005C167D" w:rsidRPr="002200AF" w:rsidRDefault="005C167D" w:rsidP="00FC524B">
            <w:pPr>
              <w:pStyle w:val="Odsekzoznamu"/>
              <w:numPr>
                <w:ilvl w:val="0"/>
                <w:numId w:val="15"/>
              </w:numPr>
              <w:tabs>
                <w:tab w:val="clear" w:pos="2160"/>
                <w:tab w:val="clear" w:pos="2880"/>
                <w:tab w:val="clear" w:pos="4500"/>
                <w:tab w:val="left" w:pos="4536"/>
              </w:tabs>
              <w:ind w:left="136" w:hanging="136"/>
              <w:contextualSpacing/>
              <w:jc w:val="both"/>
              <w:rPr>
                <w:rFonts w:ascii="Arial Narrow" w:hAnsi="Arial Narrow"/>
                <w:sz w:val="22"/>
                <w:szCs w:val="22"/>
                <w:lang w:eastAsia="sk-SK"/>
              </w:rPr>
            </w:pPr>
            <w:r w:rsidRPr="002200AF">
              <w:rPr>
                <w:rFonts w:ascii="Arial Narrow" w:hAnsi="Arial Narrow"/>
                <w:sz w:val="22"/>
                <w:szCs w:val="22"/>
                <w:lang w:eastAsia="sk-SK"/>
              </w:rPr>
              <w:t xml:space="preserve">telo statívu je vyrobené z </w:t>
            </w:r>
            <w:r w:rsidRPr="002200AF">
              <w:rPr>
                <w:rFonts w:ascii="Arial Narrow" w:hAnsi="Arial Narrow"/>
                <w:bCs/>
                <w:sz w:val="22"/>
                <w:szCs w:val="22"/>
                <w:lang w:eastAsia="sk-SK"/>
              </w:rPr>
              <w:t>pevného, odolného a korózii odolného</w:t>
            </w:r>
            <w:r w:rsidR="00A3573B" w:rsidRPr="002200AF">
              <w:rPr>
                <w:rFonts w:ascii="Arial Narrow" w:hAnsi="Arial Narrow"/>
                <w:sz w:val="22"/>
                <w:szCs w:val="22"/>
                <w:lang w:eastAsia="sk-SK"/>
              </w:rPr>
              <w:t xml:space="preserve"> materiálu</w:t>
            </w:r>
          </w:p>
          <w:p w14:paraId="6C34639C" w14:textId="67E3FDF0" w:rsidR="00531A0B" w:rsidRPr="002200AF" w:rsidRDefault="005C167D" w:rsidP="00FC524B">
            <w:pPr>
              <w:pStyle w:val="Odsekzoznamu"/>
              <w:numPr>
                <w:ilvl w:val="0"/>
                <w:numId w:val="15"/>
              </w:numPr>
              <w:tabs>
                <w:tab w:val="clear" w:pos="2160"/>
                <w:tab w:val="clear" w:pos="2880"/>
                <w:tab w:val="clear" w:pos="4500"/>
                <w:tab w:val="left" w:pos="4536"/>
              </w:tabs>
              <w:ind w:left="136" w:hanging="136"/>
              <w:contextualSpacing/>
              <w:jc w:val="both"/>
              <w:rPr>
                <w:rFonts w:ascii="Arial Narrow" w:hAnsi="Arial Narrow"/>
                <w:sz w:val="22"/>
                <w:szCs w:val="22"/>
                <w:lang w:eastAsia="sk-SK"/>
              </w:rPr>
            </w:pPr>
            <w:r w:rsidRPr="002200AF">
              <w:rPr>
                <w:rFonts w:ascii="Arial Narrow" w:hAnsi="Arial Narrow"/>
                <w:sz w:val="22"/>
                <w:szCs w:val="22"/>
                <w:lang w:eastAsia="sk-SK"/>
              </w:rPr>
              <w:t xml:space="preserve">zabezpečuje </w:t>
            </w:r>
            <w:r w:rsidRPr="002200AF">
              <w:rPr>
                <w:rFonts w:ascii="Arial Narrow" w:hAnsi="Arial Narrow"/>
                <w:bCs/>
                <w:sz w:val="22"/>
                <w:szCs w:val="22"/>
                <w:lang w:eastAsia="sk-SK"/>
              </w:rPr>
              <w:t>stabilitu zariadenia počas prevádzky</w:t>
            </w:r>
            <w:r w:rsidRPr="002200AF">
              <w:rPr>
                <w:rFonts w:ascii="Arial Narrow" w:hAnsi="Arial Narrow"/>
                <w:sz w:val="22"/>
                <w:szCs w:val="22"/>
                <w:lang w:eastAsia="sk-SK"/>
              </w:rPr>
              <w:t>, tlmenie drobných vibrácií a spoľahlivú fixáciu zariadenia v požadovanej poloh</w:t>
            </w:r>
            <w:r w:rsidR="00FC524B" w:rsidRPr="002200AF">
              <w:rPr>
                <w:rFonts w:ascii="Arial Narrow" w:hAnsi="Arial Narrow"/>
                <w:sz w:val="22"/>
                <w:szCs w:val="22"/>
                <w:lang w:eastAsia="sk-SK"/>
              </w:rPr>
              <w:t>e</w:t>
            </w:r>
          </w:p>
        </w:tc>
        <w:tc>
          <w:tcPr>
            <w:tcW w:w="2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DE582D" w14:textId="3F9A4404" w:rsidR="00531A0B" w:rsidRPr="002200AF" w:rsidRDefault="00531A0B" w:rsidP="00531A0B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</w:p>
        </w:tc>
        <w:tc>
          <w:tcPr>
            <w:tcW w:w="30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CE97D9A" w14:textId="728A11AF" w:rsidR="00531A0B" w:rsidRPr="002200AF" w:rsidRDefault="00FC524B" w:rsidP="00531A0B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2200AF">
              <w:rPr>
                <w:rFonts w:ascii="Arial Narrow" w:hAnsi="Arial Narrow"/>
                <w:b/>
                <w:bCs/>
                <w:sz w:val="22"/>
                <w:szCs w:val="22"/>
              </w:rPr>
              <w:t>N/A</w:t>
            </w:r>
          </w:p>
        </w:tc>
      </w:tr>
      <w:tr w:rsidR="002200AF" w:rsidRPr="002200AF" w14:paraId="6A80B52B" w14:textId="77777777" w:rsidTr="00F73527">
        <w:trPr>
          <w:trHeight w:val="300"/>
        </w:trPr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C71D6CA" w14:textId="0DD63469" w:rsidR="00531A0B" w:rsidRPr="002200AF" w:rsidRDefault="005C167D" w:rsidP="00531A0B">
            <w:pPr>
              <w:rPr>
                <w:rFonts w:ascii="Arial Narrow" w:eastAsiaTheme="minorHAnsi" w:hAnsi="Arial Narrow" w:cstheme="minorBidi"/>
                <w:b/>
                <w:bCs/>
                <w:sz w:val="22"/>
                <w:szCs w:val="22"/>
                <w:lang w:eastAsia="en-US"/>
              </w:rPr>
            </w:pPr>
            <w:r w:rsidRPr="002200AF">
              <w:rPr>
                <w:rFonts w:ascii="Arial Narrow" w:eastAsiaTheme="minorHAnsi" w:hAnsi="Arial Narrow" w:cstheme="minorBidi"/>
                <w:b/>
                <w:bCs/>
                <w:sz w:val="22"/>
                <w:szCs w:val="22"/>
                <w:lang w:eastAsia="en-US"/>
              </w:rPr>
              <w:t xml:space="preserve">Výška </w:t>
            </w:r>
          </w:p>
        </w:tc>
        <w:tc>
          <w:tcPr>
            <w:tcW w:w="5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649FCD7" w14:textId="7A2CBC63" w:rsidR="00531A0B" w:rsidRPr="002200AF" w:rsidRDefault="005C167D" w:rsidP="00FC524B">
            <w:pPr>
              <w:ind w:left="136" w:hanging="136"/>
              <w:rPr>
                <w:rFonts w:ascii="Arial Narrow" w:eastAsiaTheme="minorHAnsi" w:hAnsi="Arial Narrow" w:cstheme="minorBidi"/>
                <w:bCs/>
                <w:sz w:val="22"/>
                <w:szCs w:val="22"/>
                <w:lang w:eastAsia="en-US"/>
              </w:rPr>
            </w:pPr>
            <w:r w:rsidRPr="002200AF">
              <w:rPr>
                <w:rFonts w:ascii="Arial Narrow" w:eastAsiaTheme="minorHAnsi" w:hAnsi="Arial Narrow" w:cstheme="minorBidi"/>
                <w:bCs/>
                <w:sz w:val="22"/>
                <w:szCs w:val="22"/>
                <w:lang w:eastAsia="en-US"/>
              </w:rPr>
              <w:t>-</w:t>
            </w:r>
            <w:r w:rsidRPr="002200AF">
              <w:rPr>
                <w:rFonts w:ascii="Arial Narrow" w:eastAsiaTheme="minorHAnsi" w:hAnsi="Arial Narrow" w:cstheme="minorBidi"/>
                <w:bCs/>
                <w:sz w:val="22"/>
                <w:szCs w:val="22"/>
                <w:lang w:eastAsia="en-US"/>
              </w:rPr>
              <w:tab/>
              <w:t>v zloženom stav</w:t>
            </w:r>
            <w:r w:rsidR="00FC524B" w:rsidRPr="002200AF">
              <w:rPr>
                <w:rFonts w:ascii="Arial Narrow" w:eastAsiaTheme="minorHAnsi" w:hAnsi="Arial Narrow" w:cstheme="minorBidi"/>
                <w:bCs/>
                <w:sz w:val="22"/>
                <w:szCs w:val="22"/>
                <w:lang w:eastAsia="en-US"/>
              </w:rPr>
              <w:t>e nesmie presiahnuť výšku 30 cm</w:t>
            </w:r>
          </w:p>
        </w:tc>
        <w:tc>
          <w:tcPr>
            <w:tcW w:w="2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75AEE1" w14:textId="11A55AFB" w:rsidR="00531A0B" w:rsidRPr="002200AF" w:rsidRDefault="00531A0B" w:rsidP="00531A0B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</w:p>
        </w:tc>
        <w:tc>
          <w:tcPr>
            <w:tcW w:w="30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0C2C15C" w14:textId="09DDA719" w:rsidR="00531A0B" w:rsidRPr="002200AF" w:rsidRDefault="00FC524B" w:rsidP="00531A0B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2200AF">
              <w:rPr>
                <w:rFonts w:ascii="Arial Narrow" w:hAnsi="Arial Narrow"/>
                <w:b/>
                <w:bCs/>
                <w:sz w:val="22"/>
                <w:szCs w:val="22"/>
              </w:rPr>
              <w:t>N/A</w:t>
            </w:r>
          </w:p>
        </w:tc>
      </w:tr>
      <w:tr w:rsidR="002200AF" w:rsidRPr="002200AF" w14:paraId="592A8FE1" w14:textId="77777777" w:rsidTr="00F73527">
        <w:trPr>
          <w:trHeight w:val="300"/>
        </w:trPr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6B32F26" w14:textId="6F80AED4" w:rsidR="00531A0B" w:rsidRPr="002200AF" w:rsidRDefault="005C167D" w:rsidP="00531A0B">
            <w:pPr>
              <w:rPr>
                <w:rFonts w:ascii="Arial Narrow" w:eastAsiaTheme="minorHAnsi" w:hAnsi="Arial Narrow" w:cstheme="minorBidi"/>
                <w:b/>
                <w:bCs/>
                <w:sz w:val="22"/>
                <w:szCs w:val="22"/>
                <w:lang w:eastAsia="en-US"/>
              </w:rPr>
            </w:pPr>
            <w:r w:rsidRPr="002200AF">
              <w:rPr>
                <w:rFonts w:ascii="Arial Narrow" w:eastAsiaTheme="minorHAnsi" w:hAnsi="Arial Narrow" w:cstheme="minorBidi"/>
                <w:b/>
                <w:bCs/>
                <w:sz w:val="22"/>
                <w:szCs w:val="22"/>
                <w:lang w:eastAsia="en-US"/>
              </w:rPr>
              <w:t xml:space="preserve">Hmotnosť </w:t>
            </w:r>
          </w:p>
        </w:tc>
        <w:tc>
          <w:tcPr>
            <w:tcW w:w="5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324C0AA" w14:textId="55341E82" w:rsidR="00531A0B" w:rsidRPr="002200AF" w:rsidRDefault="005C167D" w:rsidP="00531A0B">
            <w:pPr>
              <w:rPr>
                <w:rFonts w:ascii="Arial Narrow" w:eastAsiaTheme="minorHAnsi" w:hAnsi="Arial Narrow" w:cstheme="minorBidi"/>
                <w:bCs/>
                <w:sz w:val="22"/>
                <w:szCs w:val="22"/>
                <w:lang w:eastAsia="en-US"/>
              </w:rPr>
            </w:pPr>
            <w:r w:rsidRPr="002200AF">
              <w:rPr>
                <w:rFonts w:ascii="Arial Narrow" w:eastAsiaTheme="minorHAnsi" w:hAnsi="Arial Narrow" w:cstheme="minorBidi"/>
                <w:bCs/>
                <w:sz w:val="22"/>
                <w:szCs w:val="22"/>
                <w:lang w:eastAsia="en-US"/>
              </w:rPr>
              <w:t>Maximálne 800 g</w:t>
            </w:r>
          </w:p>
        </w:tc>
        <w:tc>
          <w:tcPr>
            <w:tcW w:w="2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FFF6E6" w14:textId="77777777" w:rsidR="00531A0B" w:rsidRPr="002200AF" w:rsidRDefault="00531A0B" w:rsidP="00531A0B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</w:p>
        </w:tc>
        <w:tc>
          <w:tcPr>
            <w:tcW w:w="30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DAFB7C9" w14:textId="4B17D0FC" w:rsidR="00531A0B" w:rsidRPr="002200AF" w:rsidRDefault="00FC524B" w:rsidP="00531A0B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2200AF">
              <w:rPr>
                <w:rFonts w:ascii="Arial Narrow" w:hAnsi="Arial Narrow"/>
                <w:b/>
                <w:bCs/>
                <w:sz w:val="22"/>
                <w:szCs w:val="22"/>
              </w:rPr>
              <w:t>N/A</w:t>
            </w:r>
          </w:p>
        </w:tc>
      </w:tr>
    </w:tbl>
    <w:p w14:paraId="3E65A6CE" w14:textId="01AF762D" w:rsidR="002F635D" w:rsidRPr="002200AF" w:rsidRDefault="002F635D" w:rsidP="00F63E68">
      <w:pPr>
        <w:spacing w:line="276" w:lineRule="auto"/>
        <w:ind w:left="360"/>
        <w:contextualSpacing/>
        <w:rPr>
          <w:rFonts w:ascii="Arial Narrow" w:hAnsi="Arial Narrow" w:cs="Arial"/>
          <w:sz w:val="22"/>
          <w:szCs w:val="22"/>
        </w:rPr>
      </w:pPr>
    </w:p>
    <w:tbl>
      <w:tblPr>
        <w:tblW w:w="14431" w:type="dxa"/>
        <w:tblInd w:w="-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052"/>
        <w:gridCol w:w="5528"/>
        <w:gridCol w:w="2835"/>
        <w:gridCol w:w="3016"/>
      </w:tblGrid>
      <w:tr w:rsidR="002200AF" w:rsidRPr="002200AF" w14:paraId="1DCFA2CC" w14:textId="77777777" w:rsidTr="00EF1B9D">
        <w:trPr>
          <w:trHeight w:val="511"/>
        </w:trPr>
        <w:tc>
          <w:tcPr>
            <w:tcW w:w="8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  <w:vAlign w:val="center"/>
          </w:tcPr>
          <w:p w14:paraId="6DF5125D" w14:textId="044B79A0" w:rsidR="0021085F" w:rsidRPr="002200AF" w:rsidRDefault="0021085F" w:rsidP="0021085F">
            <w:pPr>
              <w:spacing w:line="276" w:lineRule="auto"/>
              <w:contextualSpacing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2200AF">
              <w:rPr>
                <w:rFonts w:ascii="Arial Narrow" w:hAnsi="Arial Narrow"/>
                <w:b/>
                <w:bCs/>
                <w:sz w:val="24"/>
                <w:szCs w:val="24"/>
              </w:rPr>
              <w:t>Položka č. 4 – Príslušenstvo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14:paraId="6DCE5DA9" w14:textId="77777777" w:rsidR="0021085F" w:rsidRPr="002200AF" w:rsidRDefault="0021085F" w:rsidP="00EB2220">
            <w:pPr>
              <w:pStyle w:val="Bezriadkovania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2200AF">
              <w:rPr>
                <w:rFonts w:ascii="Arial Narrow" w:hAnsi="Arial Narrow" w:cs="Arial"/>
                <w:b/>
                <w:sz w:val="22"/>
                <w:szCs w:val="22"/>
              </w:rPr>
              <w:t>Uchádzač uvedie presnú hodnotu, resp. údaj (číslom a/alebo slovom)</w:t>
            </w:r>
          </w:p>
        </w:tc>
        <w:tc>
          <w:tcPr>
            <w:tcW w:w="30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14:paraId="20EC218B" w14:textId="77777777" w:rsidR="0021085F" w:rsidRPr="002200AF" w:rsidRDefault="0021085F" w:rsidP="00EB2220">
            <w:pPr>
              <w:pStyle w:val="Bezriadkovania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2200AF">
              <w:rPr>
                <w:rFonts w:ascii="Arial Narrow" w:hAnsi="Arial Narrow" w:cs="Arial"/>
                <w:b/>
                <w:sz w:val="22"/>
                <w:szCs w:val="22"/>
              </w:rPr>
              <w:t>Uchádzač uvedie Áno/Nie</w:t>
            </w:r>
          </w:p>
        </w:tc>
      </w:tr>
      <w:tr w:rsidR="002200AF" w:rsidRPr="002200AF" w14:paraId="0560B01C" w14:textId="77777777" w:rsidTr="00EF1B9D">
        <w:trPr>
          <w:trHeight w:val="347"/>
        </w:trPr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1A522A8" w14:textId="77777777" w:rsidR="0021085F" w:rsidRPr="002200AF" w:rsidRDefault="0021085F" w:rsidP="00EB2220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2200AF">
              <w:rPr>
                <w:rFonts w:ascii="Arial Narrow" w:hAnsi="Arial Narrow"/>
                <w:b/>
                <w:bCs/>
                <w:sz w:val="22"/>
                <w:szCs w:val="22"/>
              </w:rPr>
              <w:t>Množstvo: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72F69DC" w14:textId="37B02EE3" w:rsidR="0021085F" w:rsidRPr="002200AF" w:rsidRDefault="005C167D" w:rsidP="005C167D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2200AF">
              <w:rPr>
                <w:rFonts w:ascii="Arial Narrow" w:hAnsi="Arial Narrow"/>
                <w:b/>
                <w:bCs/>
                <w:sz w:val="22"/>
                <w:szCs w:val="22"/>
              </w:rPr>
              <w:t>80</w:t>
            </w:r>
            <w:r w:rsidR="0021085F" w:rsidRPr="002200AF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 k</w:t>
            </w:r>
            <w:r w:rsidRPr="002200AF">
              <w:rPr>
                <w:rFonts w:ascii="Arial Narrow" w:hAnsi="Arial Narrow"/>
                <w:b/>
                <w:bCs/>
                <w:sz w:val="22"/>
                <w:szCs w:val="22"/>
              </w:rPr>
              <w:t>pl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FD0D29" w14:textId="77777777" w:rsidR="0021085F" w:rsidRPr="002200AF" w:rsidRDefault="0021085F" w:rsidP="00EB2220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</w:p>
        </w:tc>
        <w:tc>
          <w:tcPr>
            <w:tcW w:w="30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EE1FE" w14:textId="77777777" w:rsidR="0021085F" w:rsidRPr="002200AF" w:rsidRDefault="0021085F" w:rsidP="00EB2220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</w:p>
        </w:tc>
      </w:tr>
      <w:tr w:rsidR="002200AF" w:rsidRPr="002200AF" w14:paraId="184BBF80" w14:textId="77777777" w:rsidTr="00EF1B9D">
        <w:trPr>
          <w:trHeight w:val="361"/>
        </w:trPr>
        <w:tc>
          <w:tcPr>
            <w:tcW w:w="8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950C5B0" w14:textId="77777777" w:rsidR="0021085F" w:rsidRPr="002200AF" w:rsidRDefault="0021085F" w:rsidP="00EB2220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2200AF">
              <w:rPr>
                <w:rFonts w:ascii="Arial Narrow" w:hAnsi="Arial Narrow"/>
                <w:b/>
                <w:bCs/>
                <w:sz w:val="22"/>
                <w:szCs w:val="22"/>
              </w:rPr>
              <w:t>Výrobca:</w:t>
            </w:r>
          </w:p>
        </w:tc>
        <w:tc>
          <w:tcPr>
            <w:tcW w:w="5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BCCE86" w14:textId="77777777" w:rsidR="0021085F" w:rsidRPr="002200AF" w:rsidRDefault="0021085F" w:rsidP="00EB2220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</w:p>
        </w:tc>
      </w:tr>
      <w:tr w:rsidR="002200AF" w:rsidRPr="002200AF" w14:paraId="59D5FC9C" w14:textId="77777777" w:rsidTr="00EF1B9D">
        <w:trPr>
          <w:trHeight w:val="300"/>
        </w:trPr>
        <w:tc>
          <w:tcPr>
            <w:tcW w:w="8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CFE5CA8" w14:textId="77777777" w:rsidR="0021085F" w:rsidRPr="002200AF" w:rsidRDefault="0021085F" w:rsidP="00EB2220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2200AF">
              <w:rPr>
                <w:rFonts w:ascii="Arial Narrow" w:hAnsi="Arial Narrow"/>
                <w:b/>
                <w:bCs/>
                <w:sz w:val="22"/>
                <w:szCs w:val="22"/>
              </w:rPr>
              <w:t>Typové označenie:</w:t>
            </w:r>
          </w:p>
        </w:tc>
        <w:tc>
          <w:tcPr>
            <w:tcW w:w="5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3553A0" w14:textId="77777777" w:rsidR="0021085F" w:rsidRPr="002200AF" w:rsidRDefault="0021085F" w:rsidP="00EB2220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</w:p>
        </w:tc>
      </w:tr>
      <w:tr w:rsidR="002200AF" w:rsidRPr="002200AF" w14:paraId="798FFEE2" w14:textId="77777777" w:rsidTr="00EF1B9D">
        <w:trPr>
          <w:trHeight w:val="300"/>
        </w:trPr>
        <w:tc>
          <w:tcPr>
            <w:tcW w:w="8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148E490" w14:textId="77777777" w:rsidR="0021085F" w:rsidRPr="002200AF" w:rsidRDefault="0021085F" w:rsidP="00EB2220">
            <w:pPr>
              <w:spacing w:line="276" w:lineRule="auto"/>
              <w:contextualSpacing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2200AF">
              <w:rPr>
                <w:rFonts w:ascii="Arial Narrow" w:eastAsiaTheme="minorHAnsi" w:hAnsi="Arial Narrow" w:cs="Calibri"/>
                <w:b/>
                <w:bCs/>
                <w:sz w:val="22"/>
                <w:szCs w:val="22"/>
                <w:lang w:eastAsia="en-US"/>
              </w:rPr>
              <w:t>Požaduje sa uviesť link na webovú stránku  s fotografiou a technickou špecifikáciou na konkrétny model alebo modelovú radu, kde je možné overiť požadované parametre, prípadne technický alebo katalógový list:</w:t>
            </w:r>
          </w:p>
        </w:tc>
        <w:tc>
          <w:tcPr>
            <w:tcW w:w="5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750D66" w14:textId="77777777" w:rsidR="0021085F" w:rsidRPr="002200AF" w:rsidRDefault="0021085F" w:rsidP="00EB2220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</w:p>
        </w:tc>
      </w:tr>
      <w:tr w:rsidR="002200AF" w:rsidRPr="002200AF" w14:paraId="36F21941" w14:textId="77777777" w:rsidTr="00EF1B9D">
        <w:trPr>
          <w:trHeight w:val="300"/>
        </w:trPr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3220EF" w14:textId="2D1537C4" w:rsidR="0021085F" w:rsidRPr="002200AF" w:rsidRDefault="00FC524B" w:rsidP="00BC0DE1">
            <w:pPr>
              <w:tabs>
                <w:tab w:val="clear" w:pos="2160"/>
                <w:tab w:val="clear" w:pos="2880"/>
                <w:tab w:val="clear" w:pos="4500"/>
                <w:tab w:val="left" w:pos="2010"/>
              </w:tabs>
              <w:rPr>
                <w:rFonts w:ascii="Arial Narrow" w:hAnsi="Arial Narrow"/>
                <w:b/>
                <w:sz w:val="22"/>
                <w:szCs w:val="22"/>
                <w:lang w:eastAsia="sk-SK"/>
              </w:rPr>
            </w:pPr>
            <w:r w:rsidRPr="002200AF">
              <w:rPr>
                <w:rFonts w:ascii="Arial Narrow" w:hAnsi="Arial Narrow"/>
                <w:b/>
                <w:sz w:val="22"/>
                <w:szCs w:val="22"/>
                <w:lang w:eastAsia="sk-SK"/>
              </w:rPr>
              <w:t>S</w:t>
            </w:r>
            <w:r w:rsidR="00BC0DE1" w:rsidRPr="002200AF">
              <w:rPr>
                <w:rFonts w:ascii="Arial Narrow" w:hAnsi="Arial Narrow"/>
                <w:b/>
                <w:sz w:val="22"/>
                <w:szCs w:val="22"/>
                <w:lang w:eastAsia="sk-SK"/>
              </w:rPr>
              <w:t>tabilný výškovo nastaviteľný statív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2263BFA" w14:textId="1740C452" w:rsidR="0021085F" w:rsidRPr="002200AF" w:rsidRDefault="00A457CA" w:rsidP="00FC524B">
            <w:pPr>
              <w:ind w:left="136" w:hanging="136"/>
              <w:rPr>
                <w:rFonts w:ascii="Arial Narrow" w:hAnsi="Arial Narrow"/>
                <w:sz w:val="22"/>
                <w:szCs w:val="22"/>
                <w:lang w:eastAsia="sk-SK"/>
              </w:rPr>
            </w:pPr>
            <w:r w:rsidRPr="002200AF">
              <w:rPr>
                <w:rFonts w:ascii="Arial Narrow" w:eastAsiaTheme="minorHAnsi" w:hAnsi="Arial Narrow" w:cstheme="minorBidi"/>
                <w:bCs/>
                <w:sz w:val="22"/>
                <w:szCs w:val="22"/>
                <w:lang w:eastAsia="en-US"/>
              </w:rPr>
              <w:t>-</w:t>
            </w:r>
            <w:r w:rsidR="00FC524B" w:rsidRPr="002200AF">
              <w:rPr>
                <w:rFonts w:ascii="Arial Narrow" w:eastAsiaTheme="minorHAnsi" w:hAnsi="Arial Narrow" w:cstheme="minorBidi"/>
                <w:bCs/>
                <w:sz w:val="22"/>
                <w:szCs w:val="22"/>
                <w:lang w:eastAsia="en-US"/>
              </w:rPr>
              <w:t xml:space="preserve"> </w:t>
            </w:r>
            <w:r w:rsidRPr="002200AF">
              <w:rPr>
                <w:rFonts w:ascii="Arial Narrow" w:eastAsiaTheme="minorHAnsi" w:hAnsi="Arial Narrow" w:cstheme="minorBidi"/>
                <w:bCs/>
                <w:sz w:val="22"/>
                <w:szCs w:val="22"/>
                <w:lang w:eastAsia="en-US"/>
              </w:rPr>
              <w:t>vhodný na bezpečné uchytenie elektronického snímacieho zariadenia vrátane pripojeného externého zobrazovacieho zariadenia, s nosnosťou zodpovedajúcou týmto zariadeniam a výškou v rozloženom stave min. 165 cm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D7C6C6" w14:textId="74AAD2DF" w:rsidR="0021085F" w:rsidRPr="002200AF" w:rsidRDefault="0021085F" w:rsidP="00EB2220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3F19BC9" w14:textId="458A5F88" w:rsidR="0021085F" w:rsidRPr="002200AF" w:rsidRDefault="00FC524B" w:rsidP="00EB2220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2200AF">
              <w:rPr>
                <w:rFonts w:ascii="Arial Narrow" w:hAnsi="Arial Narrow"/>
                <w:b/>
                <w:bCs/>
                <w:sz w:val="22"/>
                <w:szCs w:val="22"/>
              </w:rPr>
              <w:t>N/A</w:t>
            </w:r>
          </w:p>
        </w:tc>
      </w:tr>
      <w:tr w:rsidR="002200AF" w:rsidRPr="002200AF" w14:paraId="75374815" w14:textId="77777777" w:rsidTr="00EF1B9D">
        <w:trPr>
          <w:trHeight w:val="300"/>
        </w:trPr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0BFA50A" w14:textId="4E0E0F24" w:rsidR="0021085F" w:rsidRPr="002200AF" w:rsidRDefault="00BC0DE1" w:rsidP="00EB2220">
            <w:pPr>
              <w:rPr>
                <w:rFonts w:ascii="Arial Narrow" w:eastAsiaTheme="minorHAnsi" w:hAnsi="Arial Narrow" w:cstheme="minorBidi"/>
                <w:b/>
                <w:bCs/>
                <w:sz w:val="22"/>
                <w:szCs w:val="22"/>
                <w:lang w:eastAsia="en-US"/>
              </w:rPr>
            </w:pPr>
            <w:r w:rsidRPr="002200AF">
              <w:rPr>
                <w:rFonts w:ascii="Arial Narrow" w:eastAsiaTheme="minorHAnsi" w:hAnsi="Arial Narrow" w:cstheme="minorBidi"/>
                <w:b/>
                <w:bCs/>
                <w:sz w:val="22"/>
                <w:szCs w:val="22"/>
                <w:lang w:eastAsia="en-US"/>
              </w:rPr>
              <w:t>Taška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A79AA2C" w14:textId="16C6CC52" w:rsidR="00A457CA" w:rsidRPr="002200AF" w:rsidRDefault="00A457CA" w:rsidP="00FC524B">
            <w:pPr>
              <w:ind w:left="136" w:hanging="136"/>
              <w:rPr>
                <w:rFonts w:ascii="Arial Narrow" w:eastAsiaTheme="minorHAnsi" w:hAnsi="Arial Narrow" w:cstheme="minorBidi"/>
                <w:bCs/>
                <w:sz w:val="22"/>
                <w:szCs w:val="22"/>
                <w:lang w:eastAsia="en-US"/>
              </w:rPr>
            </w:pPr>
            <w:r w:rsidRPr="002200AF">
              <w:rPr>
                <w:rFonts w:ascii="Arial Narrow" w:eastAsiaTheme="minorHAnsi" w:hAnsi="Arial Narrow" w:cstheme="minorBidi"/>
                <w:bCs/>
                <w:sz w:val="22"/>
                <w:szCs w:val="22"/>
                <w:lang w:eastAsia="en-US"/>
              </w:rPr>
              <w:t>-</w:t>
            </w:r>
            <w:r w:rsidR="00FC524B" w:rsidRPr="002200AF">
              <w:rPr>
                <w:rFonts w:ascii="Arial Narrow" w:eastAsiaTheme="minorHAnsi" w:hAnsi="Arial Narrow" w:cstheme="minorBidi"/>
                <w:bCs/>
                <w:sz w:val="22"/>
                <w:szCs w:val="22"/>
                <w:lang w:eastAsia="en-US"/>
              </w:rPr>
              <w:t xml:space="preserve"> </w:t>
            </w:r>
            <w:r w:rsidRPr="002200AF">
              <w:rPr>
                <w:rFonts w:ascii="Arial Narrow" w:eastAsiaTheme="minorHAnsi" w:hAnsi="Arial Narrow" w:cstheme="minorBidi"/>
                <w:bCs/>
                <w:sz w:val="22"/>
                <w:szCs w:val="22"/>
                <w:lang w:eastAsia="en-US"/>
              </w:rPr>
              <w:t>prispôsobená jednotlivým prvkom zariadenia a jeho príslušenstvu zaručujúc</w:t>
            </w:r>
            <w:r w:rsidR="00A3573B" w:rsidRPr="002200AF">
              <w:rPr>
                <w:rFonts w:ascii="Arial Narrow" w:eastAsiaTheme="minorHAnsi" w:hAnsi="Arial Narrow" w:cstheme="minorBidi"/>
                <w:bCs/>
                <w:sz w:val="22"/>
                <w:szCs w:val="22"/>
                <w:lang w:eastAsia="en-US"/>
              </w:rPr>
              <w:t>a bezpečný transport zariadenia</w:t>
            </w:r>
          </w:p>
          <w:p w14:paraId="532B1C9D" w14:textId="315D2B9F" w:rsidR="0021085F" w:rsidRPr="002200AF" w:rsidRDefault="00A457CA" w:rsidP="00FC524B">
            <w:pPr>
              <w:ind w:left="136" w:hanging="136"/>
              <w:rPr>
                <w:rFonts w:ascii="Arial Narrow" w:eastAsiaTheme="minorHAnsi" w:hAnsi="Arial Narrow" w:cstheme="minorBidi"/>
                <w:bCs/>
                <w:sz w:val="22"/>
                <w:szCs w:val="22"/>
                <w:lang w:eastAsia="en-US"/>
              </w:rPr>
            </w:pPr>
            <w:r w:rsidRPr="002200AF">
              <w:rPr>
                <w:rFonts w:ascii="Arial Narrow" w:eastAsiaTheme="minorHAnsi" w:hAnsi="Arial Narrow" w:cstheme="minorBidi"/>
                <w:bCs/>
                <w:sz w:val="22"/>
                <w:szCs w:val="22"/>
                <w:lang w:eastAsia="en-US"/>
              </w:rPr>
              <w:t>-</w:t>
            </w:r>
            <w:r w:rsidR="00FC524B" w:rsidRPr="002200AF">
              <w:rPr>
                <w:rFonts w:ascii="Arial Narrow" w:eastAsiaTheme="minorHAnsi" w:hAnsi="Arial Narrow" w:cstheme="minorBidi"/>
                <w:bCs/>
                <w:sz w:val="22"/>
                <w:szCs w:val="22"/>
                <w:lang w:eastAsia="en-US"/>
              </w:rPr>
              <w:t xml:space="preserve"> </w:t>
            </w:r>
            <w:r w:rsidRPr="002200AF">
              <w:rPr>
                <w:rFonts w:ascii="Arial Narrow" w:eastAsiaTheme="minorHAnsi" w:hAnsi="Arial Narrow" w:cstheme="minorBidi"/>
                <w:bCs/>
                <w:sz w:val="22"/>
                <w:szCs w:val="22"/>
                <w:lang w:eastAsia="en-US"/>
              </w:rPr>
              <w:t>vnútorný rozmer tašky minimalizovaný do takej miery, že bude maximálne a efektívne využitý celý tento priestor a zaistené bezpečné uloženie všetkých vyššie uvedených častí zariadenia spolu s ich príslušenstvo</w:t>
            </w:r>
            <w:r w:rsidR="00FC524B" w:rsidRPr="002200AF">
              <w:rPr>
                <w:rFonts w:ascii="Arial Narrow" w:eastAsiaTheme="minorHAnsi" w:hAnsi="Arial Narrow" w:cstheme="minorBidi"/>
                <w:bCs/>
                <w:sz w:val="22"/>
                <w:szCs w:val="22"/>
                <w:lang w:eastAsia="en-US"/>
              </w:rPr>
              <w:t>m, s výnimkou samotného statívu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F5A4C7" w14:textId="77777777" w:rsidR="0021085F" w:rsidRPr="002200AF" w:rsidRDefault="0021085F" w:rsidP="00EB2220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5BF4141" w14:textId="28CF5602" w:rsidR="0021085F" w:rsidRPr="002200AF" w:rsidRDefault="00FC524B" w:rsidP="00EB2220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2200AF">
              <w:rPr>
                <w:rFonts w:ascii="Arial Narrow" w:hAnsi="Arial Narrow"/>
                <w:b/>
                <w:bCs/>
                <w:sz w:val="22"/>
                <w:szCs w:val="22"/>
              </w:rPr>
              <w:t>N/A</w:t>
            </w:r>
          </w:p>
        </w:tc>
      </w:tr>
      <w:tr w:rsidR="002200AF" w:rsidRPr="002200AF" w14:paraId="1F7D2DE3" w14:textId="77777777" w:rsidTr="00EF1B9D">
        <w:trPr>
          <w:trHeight w:val="300"/>
        </w:trPr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4D535ED" w14:textId="07DE710A" w:rsidR="0021085F" w:rsidRPr="002200AF" w:rsidRDefault="00FC524B" w:rsidP="00EB2220">
            <w:pPr>
              <w:rPr>
                <w:rFonts w:ascii="Arial Narrow" w:eastAsiaTheme="minorHAnsi" w:hAnsi="Arial Narrow" w:cstheme="minorBidi"/>
                <w:b/>
                <w:bCs/>
                <w:sz w:val="22"/>
                <w:szCs w:val="22"/>
                <w:lang w:eastAsia="en-US"/>
              </w:rPr>
            </w:pPr>
            <w:r w:rsidRPr="002200AF">
              <w:rPr>
                <w:rFonts w:ascii="Arial Narrow" w:eastAsiaTheme="minorHAnsi" w:hAnsi="Arial Narrow" w:cstheme="minorBidi"/>
                <w:b/>
                <w:bCs/>
                <w:sz w:val="22"/>
                <w:szCs w:val="22"/>
                <w:lang w:eastAsia="en-US"/>
              </w:rPr>
              <w:t>K</w:t>
            </w:r>
            <w:r w:rsidR="00BC0DE1" w:rsidRPr="002200AF">
              <w:rPr>
                <w:rFonts w:ascii="Arial Narrow" w:eastAsiaTheme="minorHAnsi" w:hAnsi="Arial Narrow" w:cstheme="minorBidi"/>
                <w:b/>
                <w:bCs/>
                <w:sz w:val="22"/>
                <w:szCs w:val="22"/>
                <w:lang w:eastAsia="en-US"/>
              </w:rPr>
              <w:t>ompaktná nabíjacia jednotka s univerzálnym vstupným napätím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822B001" w14:textId="2BDDB98D" w:rsidR="00A457CA" w:rsidRPr="002200AF" w:rsidRDefault="00A457CA" w:rsidP="00FC524B">
            <w:pPr>
              <w:ind w:left="136" w:hanging="136"/>
              <w:rPr>
                <w:rFonts w:ascii="Arial Narrow" w:eastAsiaTheme="minorHAnsi" w:hAnsi="Arial Narrow" w:cstheme="minorBidi"/>
                <w:bCs/>
                <w:sz w:val="22"/>
                <w:szCs w:val="22"/>
                <w:lang w:eastAsia="en-US"/>
              </w:rPr>
            </w:pPr>
            <w:r w:rsidRPr="002200AF">
              <w:rPr>
                <w:rFonts w:ascii="Arial Narrow" w:eastAsiaTheme="minorHAnsi" w:hAnsi="Arial Narrow" w:cstheme="minorBidi"/>
                <w:bCs/>
                <w:sz w:val="22"/>
                <w:szCs w:val="22"/>
                <w:lang w:eastAsia="en-US"/>
              </w:rPr>
              <w:t>-</w:t>
            </w:r>
            <w:r w:rsidR="00FC524B" w:rsidRPr="002200AF">
              <w:rPr>
                <w:rFonts w:ascii="Arial Narrow" w:eastAsiaTheme="minorHAnsi" w:hAnsi="Arial Narrow" w:cstheme="minorBidi"/>
                <w:bCs/>
                <w:sz w:val="22"/>
                <w:szCs w:val="22"/>
                <w:lang w:eastAsia="en-US"/>
              </w:rPr>
              <w:t xml:space="preserve"> </w:t>
            </w:r>
            <w:r w:rsidRPr="002200AF">
              <w:rPr>
                <w:rFonts w:ascii="Arial Narrow" w:eastAsiaTheme="minorHAnsi" w:hAnsi="Arial Narrow" w:cstheme="minorBidi"/>
                <w:bCs/>
                <w:sz w:val="22"/>
                <w:szCs w:val="22"/>
                <w:lang w:eastAsia="en-US"/>
              </w:rPr>
              <w:t>zabezpečujúca rýchle a bezpeč</w:t>
            </w:r>
            <w:r w:rsidR="00A3573B" w:rsidRPr="002200AF">
              <w:rPr>
                <w:rFonts w:ascii="Arial Narrow" w:eastAsiaTheme="minorHAnsi" w:hAnsi="Arial Narrow" w:cstheme="minorBidi"/>
                <w:bCs/>
                <w:sz w:val="22"/>
                <w:szCs w:val="22"/>
                <w:lang w:eastAsia="en-US"/>
              </w:rPr>
              <w:t>né nabíjanie batérie zariadenia</w:t>
            </w:r>
          </w:p>
          <w:p w14:paraId="6282BF4E" w14:textId="3DC0F22A" w:rsidR="0021085F" w:rsidRPr="002200AF" w:rsidRDefault="00A457CA" w:rsidP="00FC524B">
            <w:pPr>
              <w:ind w:left="136" w:hanging="136"/>
              <w:rPr>
                <w:rFonts w:ascii="Arial Narrow" w:eastAsiaTheme="minorHAnsi" w:hAnsi="Arial Narrow" w:cstheme="minorBidi"/>
                <w:bCs/>
                <w:sz w:val="22"/>
                <w:szCs w:val="22"/>
                <w:lang w:eastAsia="en-US"/>
              </w:rPr>
            </w:pPr>
            <w:r w:rsidRPr="002200AF">
              <w:rPr>
                <w:rFonts w:ascii="Arial Narrow" w:eastAsiaTheme="minorHAnsi" w:hAnsi="Arial Narrow" w:cstheme="minorBidi"/>
                <w:bCs/>
                <w:sz w:val="22"/>
                <w:szCs w:val="22"/>
                <w:lang w:eastAsia="en-US"/>
              </w:rPr>
              <w:t>-</w:t>
            </w:r>
            <w:r w:rsidR="00FC524B" w:rsidRPr="002200AF">
              <w:rPr>
                <w:rFonts w:ascii="Arial Narrow" w:eastAsiaTheme="minorHAnsi" w:hAnsi="Arial Narrow" w:cstheme="minorBidi"/>
                <w:bCs/>
                <w:sz w:val="22"/>
                <w:szCs w:val="22"/>
                <w:lang w:eastAsia="en-US"/>
              </w:rPr>
              <w:t xml:space="preserve"> </w:t>
            </w:r>
            <w:r w:rsidRPr="002200AF">
              <w:rPr>
                <w:rFonts w:ascii="Arial Narrow" w:eastAsiaTheme="minorHAnsi" w:hAnsi="Arial Narrow" w:cstheme="minorBidi"/>
                <w:bCs/>
                <w:sz w:val="22"/>
                <w:szCs w:val="22"/>
                <w:lang w:eastAsia="en-US"/>
              </w:rPr>
              <w:t>odolná voči prepäti</w:t>
            </w:r>
            <w:r w:rsidR="00A3573B" w:rsidRPr="002200AF">
              <w:rPr>
                <w:rFonts w:ascii="Arial Narrow" w:eastAsiaTheme="minorHAnsi" w:hAnsi="Arial Narrow" w:cstheme="minorBidi"/>
                <w:bCs/>
                <w:sz w:val="22"/>
                <w:szCs w:val="22"/>
                <w:lang w:eastAsia="en-US"/>
              </w:rPr>
              <w:t>u a elektromagnetickému rušeniu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F1F6FD" w14:textId="41003321" w:rsidR="0021085F" w:rsidRPr="002200AF" w:rsidRDefault="0021085F" w:rsidP="00EB2220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99D3813" w14:textId="05396D65" w:rsidR="0021085F" w:rsidRPr="002200AF" w:rsidRDefault="00FC524B" w:rsidP="00EB2220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2200AF">
              <w:rPr>
                <w:rFonts w:ascii="Arial Narrow" w:hAnsi="Arial Narrow"/>
                <w:b/>
                <w:bCs/>
                <w:sz w:val="22"/>
                <w:szCs w:val="22"/>
              </w:rPr>
              <w:t>N/A</w:t>
            </w:r>
          </w:p>
        </w:tc>
      </w:tr>
      <w:tr w:rsidR="002200AF" w:rsidRPr="002200AF" w14:paraId="067F0207" w14:textId="77777777" w:rsidTr="00EF1B9D">
        <w:trPr>
          <w:trHeight w:val="300"/>
        </w:trPr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56100B" w14:textId="61201700" w:rsidR="0021085F" w:rsidRPr="002200AF" w:rsidRDefault="00FC524B" w:rsidP="00EB2220">
            <w:pPr>
              <w:rPr>
                <w:rFonts w:ascii="Arial Narrow" w:eastAsiaTheme="minorHAnsi" w:hAnsi="Arial Narrow" w:cstheme="minorBidi"/>
                <w:b/>
                <w:bCs/>
                <w:sz w:val="22"/>
                <w:szCs w:val="22"/>
                <w:lang w:eastAsia="en-US"/>
              </w:rPr>
            </w:pPr>
            <w:r w:rsidRPr="002200AF">
              <w:rPr>
                <w:rFonts w:ascii="Arial Narrow" w:eastAsiaTheme="minorHAnsi" w:hAnsi="Arial Narrow" w:cstheme="minorBidi"/>
                <w:b/>
                <w:bCs/>
                <w:sz w:val="22"/>
                <w:szCs w:val="22"/>
                <w:lang w:eastAsia="en-US"/>
              </w:rPr>
              <w:lastRenderedPageBreak/>
              <w:t>K</w:t>
            </w:r>
            <w:r w:rsidR="00BC0DE1" w:rsidRPr="002200AF">
              <w:rPr>
                <w:rFonts w:ascii="Arial Narrow" w:eastAsiaTheme="minorHAnsi" w:hAnsi="Arial Narrow" w:cstheme="minorBidi"/>
                <w:b/>
                <w:bCs/>
                <w:sz w:val="22"/>
                <w:szCs w:val="22"/>
                <w:lang w:eastAsia="en-US"/>
              </w:rPr>
              <w:t>ábel na prepojenie zariadenia s externými zdrojmi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58A58D9" w14:textId="6DEF7629" w:rsidR="00575667" w:rsidRPr="002200AF" w:rsidRDefault="00575667" w:rsidP="00FC524B">
            <w:pPr>
              <w:ind w:left="136" w:hanging="136"/>
              <w:rPr>
                <w:rFonts w:ascii="Arial Narrow" w:eastAsiaTheme="minorHAnsi" w:hAnsi="Arial Narrow" w:cstheme="minorBidi"/>
                <w:bCs/>
                <w:sz w:val="22"/>
                <w:szCs w:val="22"/>
                <w:lang w:eastAsia="en-US"/>
              </w:rPr>
            </w:pPr>
            <w:r w:rsidRPr="002200AF">
              <w:rPr>
                <w:rFonts w:ascii="Arial Narrow" w:eastAsiaTheme="minorHAnsi" w:hAnsi="Arial Narrow" w:cstheme="minorBidi"/>
                <w:bCs/>
                <w:sz w:val="22"/>
                <w:szCs w:val="22"/>
                <w:lang w:eastAsia="en-US"/>
              </w:rPr>
              <w:t>-</w:t>
            </w:r>
            <w:r w:rsidR="00FC524B" w:rsidRPr="002200AF">
              <w:rPr>
                <w:rFonts w:ascii="Arial Narrow" w:eastAsiaTheme="minorHAnsi" w:hAnsi="Arial Narrow" w:cstheme="minorBidi"/>
                <w:bCs/>
                <w:sz w:val="22"/>
                <w:szCs w:val="22"/>
                <w:lang w:eastAsia="en-US"/>
              </w:rPr>
              <w:t xml:space="preserve"> </w:t>
            </w:r>
            <w:r w:rsidRPr="002200AF">
              <w:rPr>
                <w:rFonts w:ascii="Arial Narrow" w:eastAsiaTheme="minorHAnsi" w:hAnsi="Arial Narrow" w:cstheme="minorBidi"/>
                <w:bCs/>
                <w:sz w:val="22"/>
                <w:szCs w:val="22"/>
                <w:lang w:eastAsia="en-US"/>
              </w:rPr>
              <w:t>odolný proti opakovanej manipulácii a mechanickému opotrebovaniu,</w:t>
            </w:r>
          </w:p>
          <w:p w14:paraId="20B240C7" w14:textId="067453C5" w:rsidR="0021085F" w:rsidRPr="002200AF" w:rsidRDefault="00575667" w:rsidP="00FC524B">
            <w:pPr>
              <w:ind w:left="136" w:hanging="136"/>
              <w:rPr>
                <w:rFonts w:ascii="Arial Narrow" w:eastAsiaTheme="minorHAnsi" w:hAnsi="Arial Narrow" w:cstheme="minorBidi"/>
                <w:bCs/>
                <w:sz w:val="22"/>
                <w:szCs w:val="22"/>
                <w:lang w:eastAsia="en-US"/>
              </w:rPr>
            </w:pPr>
            <w:r w:rsidRPr="002200AF">
              <w:rPr>
                <w:rFonts w:ascii="Arial Narrow" w:eastAsiaTheme="minorHAnsi" w:hAnsi="Arial Narrow" w:cstheme="minorBidi"/>
                <w:bCs/>
                <w:sz w:val="22"/>
                <w:szCs w:val="22"/>
                <w:lang w:eastAsia="en-US"/>
              </w:rPr>
              <w:t>-</w:t>
            </w:r>
            <w:r w:rsidR="00FC524B" w:rsidRPr="002200AF">
              <w:rPr>
                <w:rFonts w:ascii="Arial Narrow" w:eastAsiaTheme="minorHAnsi" w:hAnsi="Arial Narrow" w:cstheme="minorBidi"/>
                <w:bCs/>
                <w:sz w:val="22"/>
                <w:szCs w:val="22"/>
                <w:lang w:eastAsia="en-US"/>
              </w:rPr>
              <w:t xml:space="preserve"> </w:t>
            </w:r>
            <w:r w:rsidRPr="002200AF">
              <w:rPr>
                <w:rFonts w:ascii="Arial Narrow" w:eastAsiaTheme="minorHAnsi" w:hAnsi="Arial Narrow" w:cstheme="minorBidi"/>
                <w:bCs/>
                <w:sz w:val="22"/>
                <w:szCs w:val="22"/>
                <w:lang w:eastAsia="en-US"/>
              </w:rPr>
              <w:t>dĺžka minimálne 1 m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6BD068" w14:textId="3FB64903" w:rsidR="0021085F" w:rsidRPr="002200AF" w:rsidRDefault="0021085F" w:rsidP="00EB2220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02715E0" w14:textId="4A83120E" w:rsidR="0021085F" w:rsidRPr="002200AF" w:rsidRDefault="00FC524B" w:rsidP="00EB2220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2200AF">
              <w:rPr>
                <w:rFonts w:ascii="Arial Narrow" w:hAnsi="Arial Narrow"/>
                <w:b/>
                <w:bCs/>
                <w:sz w:val="22"/>
                <w:szCs w:val="22"/>
              </w:rPr>
              <w:t>N/A</w:t>
            </w:r>
          </w:p>
        </w:tc>
      </w:tr>
      <w:tr w:rsidR="002200AF" w:rsidRPr="002200AF" w14:paraId="7C011CA5" w14:textId="77777777" w:rsidTr="00EF1B9D">
        <w:trPr>
          <w:trHeight w:val="300"/>
        </w:trPr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17D7D3D" w14:textId="239A8722" w:rsidR="0021085F" w:rsidRPr="002200AF" w:rsidRDefault="00FC524B" w:rsidP="00575667">
            <w:pPr>
              <w:rPr>
                <w:rFonts w:ascii="Arial Narrow" w:eastAsiaTheme="minorHAnsi" w:hAnsi="Arial Narrow" w:cstheme="minorBidi"/>
                <w:b/>
                <w:bCs/>
                <w:sz w:val="22"/>
                <w:szCs w:val="22"/>
                <w:lang w:eastAsia="en-US"/>
              </w:rPr>
            </w:pPr>
            <w:r w:rsidRPr="002200AF">
              <w:rPr>
                <w:rFonts w:ascii="Arial Narrow" w:eastAsiaTheme="minorHAnsi" w:hAnsi="Arial Narrow" w:cstheme="minorBidi"/>
                <w:b/>
                <w:bCs/>
                <w:sz w:val="22"/>
                <w:szCs w:val="22"/>
                <w:lang w:eastAsia="en-US"/>
              </w:rPr>
              <w:t>P</w:t>
            </w:r>
            <w:r w:rsidR="00BC0DE1" w:rsidRPr="002200AF">
              <w:rPr>
                <w:rFonts w:ascii="Arial Narrow" w:eastAsiaTheme="minorHAnsi" w:hAnsi="Arial Narrow" w:cstheme="minorBidi"/>
                <w:b/>
                <w:bCs/>
                <w:sz w:val="22"/>
                <w:szCs w:val="22"/>
                <w:lang w:eastAsia="en-US"/>
              </w:rPr>
              <w:t xml:space="preserve">oužívateľská dokumentácia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63A7DED" w14:textId="44EEC206" w:rsidR="0021085F" w:rsidRPr="002200AF" w:rsidRDefault="00575667" w:rsidP="00EB2220">
            <w:pPr>
              <w:rPr>
                <w:rFonts w:ascii="Arial Narrow" w:eastAsiaTheme="minorHAnsi" w:hAnsi="Arial Narrow" w:cstheme="minorBidi"/>
                <w:bCs/>
                <w:sz w:val="22"/>
                <w:szCs w:val="22"/>
                <w:lang w:eastAsia="en-US"/>
              </w:rPr>
            </w:pPr>
            <w:r w:rsidRPr="002200AF">
              <w:rPr>
                <w:rFonts w:ascii="Arial Narrow" w:eastAsiaTheme="minorHAnsi" w:hAnsi="Arial Narrow" w:cstheme="minorBidi"/>
                <w:bCs/>
                <w:sz w:val="22"/>
                <w:szCs w:val="22"/>
                <w:lang w:eastAsia="en-US"/>
              </w:rPr>
              <w:t>v slovenskom jazyku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CFDD51A" w14:textId="29C5CAC6" w:rsidR="0021085F" w:rsidRPr="002200AF" w:rsidRDefault="00FC524B" w:rsidP="00EB2220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2200AF">
              <w:rPr>
                <w:rFonts w:ascii="Arial Narrow" w:hAnsi="Arial Narrow"/>
                <w:b/>
                <w:bCs/>
                <w:sz w:val="22"/>
                <w:szCs w:val="22"/>
              </w:rPr>
              <w:t>N/A</w:t>
            </w: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E4FE6B" w14:textId="4F1BD1A1" w:rsidR="0021085F" w:rsidRPr="002200AF" w:rsidRDefault="0021085F" w:rsidP="00EB2220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</w:p>
        </w:tc>
      </w:tr>
      <w:tr w:rsidR="002200AF" w:rsidRPr="002200AF" w14:paraId="610489C3" w14:textId="77777777" w:rsidTr="00EF1B9D">
        <w:trPr>
          <w:trHeight w:val="300"/>
        </w:trPr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1B4D49C" w14:textId="776250B8" w:rsidR="0021085F" w:rsidRPr="002200AF" w:rsidRDefault="00FC524B" w:rsidP="00EB2220">
            <w:pPr>
              <w:rPr>
                <w:rFonts w:ascii="Arial Narrow" w:eastAsiaTheme="minorHAnsi" w:hAnsi="Arial Narrow" w:cstheme="minorBidi"/>
                <w:b/>
                <w:bCs/>
                <w:sz w:val="22"/>
                <w:szCs w:val="22"/>
                <w:lang w:eastAsia="en-US"/>
              </w:rPr>
            </w:pPr>
            <w:r w:rsidRPr="002200AF">
              <w:rPr>
                <w:rFonts w:ascii="Arial Narrow" w:eastAsiaTheme="minorHAnsi" w:hAnsi="Arial Narrow" w:cstheme="minorBidi"/>
                <w:b/>
                <w:bCs/>
                <w:sz w:val="22"/>
                <w:szCs w:val="22"/>
                <w:lang w:eastAsia="en-US"/>
              </w:rPr>
              <w:t>P</w:t>
            </w:r>
            <w:r w:rsidR="00BC0DE1" w:rsidRPr="002200AF">
              <w:rPr>
                <w:rFonts w:ascii="Arial Narrow" w:eastAsiaTheme="minorHAnsi" w:hAnsi="Arial Narrow" w:cstheme="minorBidi"/>
                <w:b/>
                <w:bCs/>
                <w:sz w:val="22"/>
                <w:szCs w:val="22"/>
                <w:lang w:eastAsia="en-US"/>
              </w:rPr>
              <w:t>evný kryt objektívu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4D4974" w14:textId="616F4999" w:rsidR="0021085F" w:rsidRPr="002200AF" w:rsidRDefault="00575667" w:rsidP="00EB2220">
            <w:pPr>
              <w:rPr>
                <w:rFonts w:ascii="Arial Narrow" w:eastAsiaTheme="minorHAnsi" w:hAnsi="Arial Narrow" w:cstheme="minorBidi"/>
                <w:bCs/>
                <w:sz w:val="22"/>
                <w:szCs w:val="22"/>
                <w:lang w:eastAsia="en-US"/>
              </w:rPr>
            </w:pPr>
            <w:r w:rsidRPr="002200AF">
              <w:rPr>
                <w:rFonts w:ascii="Arial Narrow" w:eastAsiaTheme="minorHAnsi" w:hAnsi="Arial Narrow" w:cstheme="minorBidi"/>
                <w:bCs/>
                <w:sz w:val="22"/>
                <w:szCs w:val="22"/>
                <w:lang w:eastAsia="en-US"/>
              </w:rPr>
              <w:t>-odolný materiál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07A662" w14:textId="77777777" w:rsidR="0021085F" w:rsidRPr="002200AF" w:rsidRDefault="0021085F" w:rsidP="00EB2220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986BCC5" w14:textId="4C02628B" w:rsidR="0021085F" w:rsidRPr="002200AF" w:rsidRDefault="00FC524B" w:rsidP="00EB2220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2200AF">
              <w:rPr>
                <w:rFonts w:ascii="Arial Narrow" w:hAnsi="Arial Narrow"/>
                <w:b/>
                <w:bCs/>
                <w:sz w:val="22"/>
                <w:szCs w:val="22"/>
              </w:rPr>
              <w:t>N/A</w:t>
            </w:r>
          </w:p>
        </w:tc>
      </w:tr>
      <w:tr w:rsidR="002200AF" w:rsidRPr="002200AF" w14:paraId="09E68B2B" w14:textId="77777777" w:rsidTr="00EF1B9D">
        <w:trPr>
          <w:trHeight w:val="300"/>
        </w:trPr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625E086" w14:textId="0BBF7476" w:rsidR="0021085F" w:rsidRPr="002200AF" w:rsidRDefault="00FC524B" w:rsidP="00EB2220">
            <w:pPr>
              <w:rPr>
                <w:rFonts w:ascii="Arial Narrow" w:eastAsiaTheme="minorHAnsi" w:hAnsi="Arial Narrow" w:cstheme="minorBidi"/>
                <w:b/>
                <w:bCs/>
                <w:sz w:val="22"/>
                <w:szCs w:val="22"/>
                <w:lang w:eastAsia="en-US"/>
              </w:rPr>
            </w:pPr>
            <w:r w:rsidRPr="002200AF">
              <w:rPr>
                <w:rFonts w:ascii="Arial Narrow" w:eastAsiaTheme="minorHAnsi" w:hAnsi="Arial Narrow" w:cstheme="minorBidi"/>
                <w:b/>
                <w:bCs/>
                <w:sz w:val="22"/>
                <w:szCs w:val="22"/>
                <w:lang w:eastAsia="en-US"/>
              </w:rPr>
              <w:t>S</w:t>
            </w:r>
            <w:r w:rsidR="00BC0DE1" w:rsidRPr="002200AF">
              <w:rPr>
                <w:rFonts w:ascii="Arial Narrow" w:eastAsiaTheme="minorHAnsi" w:hAnsi="Arial Narrow" w:cstheme="minorBidi"/>
                <w:b/>
                <w:bCs/>
                <w:sz w:val="22"/>
                <w:szCs w:val="22"/>
                <w:lang w:eastAsia="en-US"/>
              </w:rPr>
              <w:t>lnečná clona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F17C6D8" w14:textId="330814BC" w:rsidR="00575667" w:rsidRPr="002200AF" w:rsidRDefault="00575667" w:rsidP="00575667">
            <w:pPr>
              <w:rPr>
                <w:rFonts w:ascii="Arial Narrow" w:eastAsiaTheme="minorHAnsi" w:hAnsi="Arial Narrow" w:cstheme="minorBidi"/>
                <w:bCs/>
                <w:sz w:val="22"/>
                <w:szCs w:val="22"/>
                <w:lang w:eastAsia="en-US"/>
              </w:rPr>
            </w:pPr>
            <w:r w:rsidRPr="002200AF">
              <w:rPr>
                <w:rFonts w:ascii="Arial Narrow" w:eastAsiaTheme="minorHAnsi" w:hAnsi="Arial Narrow" w:cstheme="minorBidi"/>
                <w:bCs/>
                <w:sz w:val="22"/>
                <w:szCs w:val="22"/>
                <w:lang w:eastAsia="en-US"/>
              </w:rPr>
              <w:t>-navrhnutá pre</w:t>
            </w:r>
            <w:r w:rsidR="00A3573B" w:rsidRPr="002200AF">
              <w:rPr>
                <w:rFonts w:ascii="Arial Narrow" w:eastAsiaTheme="minorHAnsi" w:hAnsi="Arial Narrow" w:cstheme="minorBidi"/>
                <w:bCs/>
                <w:sz w:val="22"/>
                <w:szCs w:val="22"/>
                <w:lang w:eastAsia="en-US"/>
              </w:rPr>
              <w:t xml:space="preserve"> konkrétny typ objektívu</w:t>
            </w:r>
          </w:p>
          <w:p w14:paraId="7623309F" w14:textId="5D94FC7C" w:rsidR="0021085F" w:rsidRPr="002200AF" w:rsidRDefault="00575667" w:rsidP="00575667">
            <w:pPr>
              <w:rPr>
                <w:rFonts w:ascii="Arial Narrow" w:eastAsiaTheme="minorHAnsi" w:hAnsi="Arial Narrow" w:cstheme="minorBidi"/>
                <w:bCs/>
                <w:sz w:val="22"/>
                <w:szCs w:val="22"/>
                <w:lang w:eastAsia="en-US"/>
              </w:rPr>
            </w:pPr>
            <w:r w:rsidRPr="002200AF">
              <w:rPr>
                <w:rFonts w:ascii="Arial Narrow" w:eastAsiaTheme="minorHAnsi" w:hAnsi="Arial Narrow" w:cstheme="minorBidi"/>
                <w:bCs/>
                <w:sz w:val="22"/>
                <w:szCs w:val="22"/>
                <w:lang w:eastAsia="en-US"/>
              </w:rPr>
              <w:t>-vyrob</w:t>
            </w:r>
            <w:r w:rsidR="00A3573B" w:rsidRPr="002200AF">
              <w:rPr>
                <w:rFonts w:ascii="Arial Narrow" w:eastAsiaTheme="minorHAnsi" w:hAnsi="Arial Narrow" w:cstheme="minorBidi"/>
                <w:bCs/>
                <w:sz w:val="22"/>
                <w:szCs w:val="22"/>
                <w:lang w:eastAsia="en-US"/>
              </w:rPr>
              <w:t>ená z nárazuvzdorného materiálu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0D2997" w14:textId="77777777" w:rsidR="0021085F" w:rsidRPr="002200AF" w:rsidRDefault="0021085F" w:rsidP="00EB2220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70159FF" w14:textId="390A78F4" w:rsidR="0021085F" w:rsidRPr="002200AF" w:rsidRDefault="00FC524B" w:rsidP="00EB2220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2200AF">
              <w:rPr>
                <w:rFonts w:ascii="Arial Narrow" w:hAnsi="Arial Narrow"/>
                <w:b/>
                <w:bCs/>
                <w:sz w:val="22"/>
                <w:szCs w:val="22"/>
              </w:rPr>
              <w:t>N/A</w:t>
            </w:r>
          </w:p>
        </w:tc>
      </w:tr>
      <w:tr w:rsidR="002200AF" w:rsidRPr="002200AF" w14:paraId="7E47D434" w14:textId="77777777" w:rsidTr="00EF1B9D">
        <w:trPr>
          <w:trHeight w:val="300"/>
        </w:trPr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E2C9DC6" w14:textId="71C2C403" w:rsidR="00BC0DE1" w:rsidRPr="002200AF" w:rsidRDefault="00FC524B" w:rsidP="00EB2220">
            <w:pPr>
              <w:rPr>
                <w:rFonts w:ascii="Arial Narrow" w:eastAsiaTheme="minorHAnsi" w:hAnsi="Arial Narrow" w:cstheme="minorBidi"/>
                <w:b/>
                <w:bCs/>
                <w:sz w:val="22"/>
                <w:szCs w:val="22"/>
                <w:lang w:eastAsia="en-US"/>
              </w:rPr>
            </w:pPr>
            <w:r w:rsidRPr="002200AF">
              <w:rPr>
                <w:rFonts w:ascii="Arial Narrow" w:eastAsiaTheme="minorHAnsi" w:hAnsi="Arial Narrow" w:cstheme="minorBidi"/>
                <w:b/>
                <w:bCs/>
                <w:sz w:val="22"/>
                <w:szCs w:val="22"/>
                <w:lang w:eastAsia="en-US"/>
              </w:rPr>
              <w:t>K</w:t>
            </w:r>
            <w:r w:rsidR="00423362" w:rsidRPr="002200AF">
              <w:rPr>
                <w:rFonts w:ascii="Arial Narrow" w:eastAsiaTheme="minorHAnsi" w:hAnsi="Arial Narrow" w:cstheme="minorBidi"/>
                <w:b/>
                <w:bCs/>
                <w:sz w:val="22"/>
                <w:szCs w:val="22"/>
                <w:lang w:eastAsia="en-US"/>
              </w:rPr>
              <w:t>ruhový polarizačný filter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2D77981" w14:textId="5A0970B1" w:rsidR="00575667" w:rsidRPr="002200AF" w:rsidRDefault="00575667" w:rsidP="00575667">
            <w:pPr>
              <w:rPr>
                <w:rFonts w:ascii="Arial Narrow" w:eastAsiaTheme="minorHAnsi" w:hAnsi="Arial Narrow" w:cstheme="minorBidi"/>
                <w:bCs/>
                <w:sz w:val="22"/>
                <w:szCs w:val="22"/>
                <w:lang w:eastAsia="en-US"/>
              </w:rPr>
            </w:pPr>
            <w:r w:rsidRPr="002200AF">
              <w:rPr>
                <w:rFonts w:ascii="Arial Narrow" w:eastAsiaTheme="minorHAnsi" w:hAnsi="Arial Narrow" w:cstheme="minorBidi"/>
                <w:bCs/>
                <w:sz w:val="22"/>
                <w:szCs w:val="22"/>
                <w:lang w:eastAsia="en-US"/>
              </w:rPr>
              <w:t>-kompatibilný s použitým objektívom,</w:t>
            </w:r>
          </w:p>
          <w:p w14:paraId="1F5CF639" w14:textId="713D186C" w:rsidR="00575667" w:rsidRPr="002200AF" w:rsidRDefault="00575667" w:rsidP="00575667">
            <w:pPr>
              <w:rPr>
                <w:rFonts w:ascii="Arial Narrow" w:eastAsiaTheme="minorHAnsi" w:hAnsi="Arial Narrow" w:cstheme="minorBidi"/>
                <w:bCs/>
                <w:sz w:val="22"/>
                <w:szCs w:val="22"/>
                <w:lang w:eastAsia="en-US"/>
              </w:rPr>
            </w:pPr>
            <w:r w:rsidRPr="002200AF">
              <w:rPr>
                <w:rFonts w:ascii="Arial Narrow" w:eastAsiaTheme="minorHAnsi" w:hAnsi="Arial Narrow" w:cstheme="minorBidi"/>
                <w:bCs/>
                <w:sz w:val="22"/>
                <w:szCs w:val="22"/>
                <w:lang w:eastAsia="en-US"/>
              </w:rPr>
              <w:t>-zhotovený z viacvrstvového optického skla,</w:t>
            </w:r>
          </w:p>
          <w:p w14:paraId="4C5EB091" w14:textId="3D1E0D88" w:rsidR="00575667" w:rsidRPr="002200AF" w:rsidRDefault="00575667" w:rsidP="00575667">
            <w:pPr>
              <w:rPr>
                <w:rFonts w:ascii="Arial Narrow" w:eastAsiaTheme="minorHAnsi" w:hAnsi="Arial Narrow" w:cstheme="minorBidi"/>
                <w:bCs/>
                <w:sz w:val="22"/>
                <w:szCs w:val="22"/>
                <w:lang w:eastAsia="en-US"/>
              </w:rPr>
            </w:pPr>
            <w:r w:rsidRPr="002200AF">
              <w:rPr>
                <w:rFonts w:ascii="Arial Narrow" w:eastAsiaTheme="minorHAnsi" w:hAnsi="Arial Narrow" w:cstheme="minorBidi"/>
                <w:bCs/>
                <w:sz w:val="22"/>
                <w:szCs w:val="22"/>
                <w:lang w:eastAsia="en-US"/>
              </w:rPr>
              <w:t>-znižujúci odlesky a zvyšujúci sýtosť farieb pri snímaní v exteriéri,</w:t>
            </w:r>
          </w:p>
          <w:p w14:paraId="10ADB117" w14:textId="6969E0B0" w:rsidR="00BC0DE1" w:rsidRPr="002200AF" w:rsidRDefault="00575667" w:rsidP="00575667">
            <w:pPr>
              <w:rPr>
                <w:rFonts w:ascii="Arial Narrow" w:eastAsiaTheme="minorHAnsi" w:hAnsi="Arial Narrow" w:cstheme="minorBidi"/>
                <w:bCs/>
                <w:sz w:val="22"/>
                <w:szCs w:val="22"/>
                <w:lang w:eastAsia="en-US"/>
              </w:rPr>
            </w:pPr>
            <w:r w:rsidRPr="002200AF">
              <w:rPr>
                <w:rFonts w:ascii="Arial Narrow" w:eastAsiaTheme="minorHAnsi" w:hAnsi="Arial Narrow" w:cstheme="minorBidi"/>
                <w:bCs/>
                <w:sz w:val="22"/>
                <w:szCs w:val="22"/>
                <w:lang w:eastAsia="en-US"/>
              </w:rPr>
              <w:t>-filter musí byť s nízkym profilom a umožňovať nasadenie slnečnej clony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6F7214" w14:textId="77777777" w:rsidR="00BC0DE1" w:rsidRPr="002200AF" w:rsidRDefault="00BC0DE1" w:rsidP="00EB2220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8786858" w14:textId="6F1CFB1B" w:rsidR="00BC0DE1" w:rsidRPr="002200AF" w:rsidRDefault="00FC524B" w:rsidP="00EB2220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2200AF">
              <w:rPr>
                <w:rFonts w:ascii="Arial Narrow" w:hAnsi="Arial Narrow"/>
                <w:b/>
                <w:bCs/>
                <w:sz w:val="22"/>
                <w:szCs w:val="22"/>
              </w:rPr>
              <w:t>N/A</w:t>
            </w:r>
          </w:p>
        </w:tc>
      </w:tr>
      <w:tr w:rsidR="002200AF" w:rsidRPr="002200AF" w14:paraId="7D94BA5A" w14:textId="77777777" w:rsidTr="00EF1B9D">
        <w:trPr>
          <w:trHeight w:val="300"/>
        </w:trPr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B6B8BFB" w14:textId="3B94A44D" w:rsidR="00423362" w:rsidRPr="002200AF" w:rsidRDefault="00FC524B" w:rsidP="00EB2220">
            <w:pPr>
              <w:rPr>
                <w:rFonts w:ascii="Arial Narrow" w:eastAsiaTheme="minorHAnsi" w:hAnsi="Arial Narrow" w:cstheme="minorBidi"/>
                <w:b/>
                <w:bCs/>
                <w:sz w:val="22"/>
                <w:szCs w:val="22"/>
                <w:lang w:eastAsia="en-US"/>
              </w:rPr>
            </w:pPr>
            <w:r w:rsidRPr="002200AF">
              <w:rPr>
                <w:rFonts w:ascii="Arial Narrow" w:eastAsiaTheme="minorHAnsi" w:hAnsi="Arial Narrow" w:cstheme="minorBidi"/>
                <w:b/>
                <w:bCs/>
                <w:sz w:val="22"/>
                <w:szCs w:val="22"/>
                <w:lang w:eastAsia="en-US"/>
              </w:rPr>
              <w:t>P</w:t>
            </w:r>
            <w:r w:rsidR="00423362" w:rsidRPr="002200AF">
              <w:rPr>
                <w:rFonts w:ascii="Arial Narrow" w:eastAsiaTheme="minorHAnsi" w:hAnsi="Arial Narrow" w:cstheme="minorBidi"/>
                <w:b/>
                <w:bCs/>
                <w:sz w:val="22"/>
                <w:szCs w:val="22"/>
                <w:lang w:eastAsia="en-US"/>
              </w:rPr>
              <w:t>amäťová karta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777498D" w14:textId="77777777" w:rsidR="00575667" w:rsidRPr="002200AF" w:rsidRDefault="00575667" w:rsidP="00575667">
            <w:pPr>
              <w:rPr>
                <w:rFonts w:ascii="Arial Narrow" w:eastAsiaTheme="minorHAnsi" w:hAnsi="Arial Narrow" w:cstheme="minorBidi"/>
                <w:bCs/>
                <w:sz w:val="22"/>
                <w:szCs w:val="22"/>
                <w:lang w:eastAsia="en-US"/>
              </w:rPr>
            </w:pPr>
            <w:r w:rsidRPr="002200AF">
              <w:rPr>
                <w:rFonts w:ascii="Arial Narrow" w:eastAsiaTheme="minorHAnsi" w:hAnsi="Arial Narrow" w:cstheme="minorBidi"/>
                <w:bCs/>
                <w:sz w:val="22"/>
                <w:szCs w:val="22"/>
                <w:lang w:eastAsia="en-US"/>
              </w:rPr>
              <w:t>- kompatibilná s elektronickým snímacím zariadením,</w:t>
            </w:r>
          </w:p>
          <w:p w14:paraId="064D6B89" w14:textId="77777777" w:rsidR="00575667" w:rsidRPr="002200AF" w:rsidRDefault="00575667" w:rsidP="00575667">
            <w:pPr>
              <w:rPr>
                <w:rFonts w:ascii="Arial Narrow" w:eastAsiaTheme="minorHAnsi" w:hAnsi="Arial Narrow" w:cstheme="minorBidi"/>
                <w:bCs/>
                <w:sz w:val="22"/>
                <w:szCs w:val="22"/>
                <w:lang w:eastAsia="en-US"/>
              </w:rPr>
            </w:pPr>
            <w:r w:rsidRPr="002200AF">
              <w:rPr>
                <w:rFonts w:ascii="Arial Narrow" w:eastAsiaTheme="minorHAnsi" w:hAnsi="Arial Narrow" w:cstheme="minorBidi"/>
                <w:bCs/>
                <w:sz w:val="22"/>
                <w:szCs w:val="22"/>
                <w:lang w:eastAsia="en-US"/>
              </w:rPr>
              <w:t>- minimálne 128 GB,</w:t>
            </w:r>
          </w:p>
          <w:p w14:paraId="63231AEB" w14:textId="77777777" w:rsidR="00575667" w:rsidRPr="002200AF" w:rsidRDefault="00575667" w:rsidP="00575667">
            <w:pPr>
              <w:rPr>
                <w:rFonts w:ascii="Arial Narrow" w:eastAsiaTheme="minorHAnsi" w:hAnsi="Arial Narrow" w:cstheme="minorBidi"/>
                <w:bCs/>
                <w:sz w:val="22"/>
                <w:szCs w:val="22"/>
                <w:lang w:eastAsia="en-US"/>
              </w:rPr>
            </w:pPr>
            <w:r w:rsidRPr="002200AF">
              <w:rPr>
                <w:rFonts w:ascii="Arial Narrow" w:eastAsiaTheme="minorHAnsi" w:hAnsi="Arial Narrow" w:cstheme="minorBidi"/>
                <w:bCs/>
                <w:sz w:val="22"/>
                <w:szCs w:val="22"/>
                <w:lang w:eastAsia="en-US"/>
              </w:rPr>
              <w:t>- typu SDXC, SDHC alebo microSD (s príslušným adaptérom),</w:t>
            </w:r>
          </w:p>
          <w:p w14:paraId="54CC9365" w14:textId="77777777" w:rsidR="00575667" w:rsidRPr="002200AF" w:rsidRDefault="00575667" w:rsidP="00575667">
            <w:pPr>
              <w:rPr>
                <w:rFonts w:ascii="Arial Narrow" w:eastAsiaTheme="minorHAnsi" w:hAnsi="Arial Narrow" w:cstheme="minorBidi"/>
                <w:bCs/>
                <w:sz w:val="22"/>
                <w:szCs w:val="22"/>
                <w:lang w:eastAsia="en-US"/>
              </w:rPr>
            </w:pPr>
            <w:r w:rsidRPr="002200AF">
              <w:rPr>
                <w:rFonts w:ascii="Arial Narrow" w:eastAsiaTheme="minorHAnsi" w:hAnsi="Arial Narrow" w:cstheme="minorBidi"/>
                <w:bCs/>
                <w:sz w:val="22"/>
                <w:szCs w:val="22"/>
                <w:lang w:eastAsia="en-US"/>
              </w:rPr>
              <w:t>- s rýchlostnou triedou minimálne UHS-I U3 (Video Speed Class V30 alebo vyššou)</w:t>
            </w:r>
          </w:p>
          <w:p w14:paraId="473F645B" w14:textId="77777777" w:rsidR="00575667" w:rsidRPr="002200AF" w:rsidRDefault="00575667" w:rsidP="00575667">
            <w:pPr>
              <w:rPr>
                <w:rFonts w:ascii="Arial Narrow" w:eastAsiaTheme="minorHAnsi" w:hAnsi="Arial Narrow" w:cstheme="minorBidi"/>
                <w:bCs/>
                <w:sz w:val="22"/>
                <w:szCs w:val="22"/>
                <w:lang w:eastAsia="en-US"/>
              </w:rPr>
            </w:pPr>
            <w:r w:rsidRPr="002200AF">
              <w:rPr>
                <w:rFonts w:ascii="Arial Narrow" w:eastAsiaTheme="minorHAnsi" w:hAnsi="Arial Narrow" w:cstheme="minorBidi"/>
                <w:bCs/>
                <w:sz w:val="22"/>
                <w:szCs w:val="22"/>
                <w:lang w:eastAsia="en-US"/>
              </w:rPr>
              <w:t>- záznam fotografií vo formáte JPEG/RAW a videozáznamov vo Full HD kvalite bez výpadkov</w:t>
            </w:r>
          </w:p>
          <w:p w14:paraId="67E60A40" w14:textId="7C35BF9D" w:rsidR="00423362" w:rsidRPr="002200AF" w:rsidRDefault="00575667" w:rsidP="00575667">
            <w:pPr>
              <w:rPr>
                <w:rFonts w:ascii="Arial Narrow" w:eastAsiaTheme="minorHAnsi" w:hAnsi="Arial Narrow" w:cstheme="minorBidi"/>
                <w:bCs/>
                <w:sz w:val="22"/>
                <w:szCs w:val="22"/>
                <w:lang w:eastAsia="en-US"/>
              </w:rPr>
            </w:pPr>
            <w:r w:rsidRPr="002200AF">
              <w:rPr>
                <w:rFonts w:ascii="Arial Narrow" w:eastAsiaTheme="minorHAnsi" w:hAnsi="Arial Narrow" w:cstheme="minorBidi"/>
                <w:bCs/>
                <w:sz w:val="22"/>
                <w:szCs w:val="22"/>
                <w:lang w:eastAsia="en-US"/>
              </w:rPr>
              <w:t>- odolnosťou voči ná</w:t>
            </w:r>
            <w:r w:rsidR="00A3573B" w:rsidRPr="002200AF">
              <w:rPr>
                <w:rFonts w:ascii="Arial Narrow" w:eastAsiaTheme="minorHAnsi" w:hAnsi="Arial Narrow" w:cstheme="minorBidi"/>
                <w:bCs/>
                <w:sz w:val="22"/>
                <w:szCs w:val="22"/>
                <w:lang w:eastAsia="en-US"/>
              </w:rPr>
              <w:t>razom, vode a teplotným výkyvom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243301" w14:textId="77777777" w:rsidR="00423362" w:rsidRPr="002200AF" w:rsidRDefault="00423362" w:rsidP="00EB2220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AC5B3F0" w14:textId="592696B7" w:rsidR="00423362" w:rsidRPr="002200AF" w:rsidRDefault="00FC524B" w:rsidP="00EB2220">
            <w:pPr>
              <w:spacing w:line="276" w:lineRule="auto"/>
              <w:contextualSpacing/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2200AF">
              <w:rPr>
                <w:rFonts w:ascii="Arial Narrow" w:hAnsi="Arial Narrow"/>
                <w:b/>
                <w:bCs/>
                <w:sz w:val="22"/>
                <w:szCs w:val="22"/>
              </w:rPr>
              <w:t>N/A</w:t>
            </w:r>
          </w:p>
        </w:tc>
      </w:tr>
      <w:tr w:rsidR="00E12BAB" w:rsidRPr="002200AF" w14:paraId="3E82B494" w14:textId="77777777" w:rsidTr="00E12BAB">
        <w:trPr>
          <w:trHeight w:val="300"/>
          <w:ins w:id="3" w:author="Martina Hlavová" w:date="2025-09-10T13:59:00Z"/>
        </w:trPr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125D92A" w14:textId="545FE592" w:rsidR="00E12BAB" w:rsidRPr="002200AF" w:rsidRDefault="00E12BAB" w:rsidP="00EB2220">
            <w:pPr>
              <w:rPr>
                <w:ins w:id="4" w:author="Martina Hlavová" w:date="2025-09-10T13:59:00Z"/>
                <w:rFonts w:ascii="Arial Narrow" w:eastAsiaTheme="minorHAnsi" w:hAnsi="Arial Narrow" w:cstheme="minorBidi"/>
                <w:b/>
                <w:bCs/>
                <w:sz w:val="22"/>
                <w:szCs w:val="22"/>
                <w:lang w:eastAsia="en-US"/>
              </w:rPr>
            </w:pPr>
            <w:ins w:id="5" w:author="Martina Hlavová" w:date="2025-09-10T13:59:00Z">
              <w:r>
                <w:rPr>
                  <w:rFonts w:ascii="Arial Narrow" w:eastAsiaTheme="minorHAnsi" w:hAnsi="Arial Narrow" w:cstheme="minorBidi"/>
                  <w:b/>
                  <w:bCs/>
                  <w:sz w:val="22"/>
                  <w:szCs w:val="22"/>
                  <w:lang w:eastAsia="en-US"/>
                </w:rPr>
                <w:t>Batéria</w:t>
              </w:r>
            </w:ins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408DBF9" w14:textId="63773314" w:rsidR="00E12BAB" w:rsidRPr="002200AF" w:rsidRDefault="00E12BAB" w:rsidP="00575667">
            <w:pPr>
              <w:rPr>
                <w:ins w:id="6" w:author="Martina Hlavová" w:date="2025-09-10T13:59:00Z"/>
                <w:rFonts w:ascii="Arial Narrow" w:eastAsiaTheme="minorHAnsi" w:hAnsi="Arial Narrow" w:cstheme="minorBidi"/>
                <w:bCs/>
                <w:sz w:val="22"/>
                <w:szCs w:val="22"/>
                <w:lang w:eastAsia="en-US"/>
              </w:rPr>
            </w:pPr>
            <w:ins w:id="7" w:author="Martina Hlavová" w:date="2025-09-10T14:00:00Z">
              <w:r>
                <w:rPr>
                  <w:rFonts w:ascii="Arial Narrow" w:eastAsiaTheme="minorHAnsi" w:hAnsi="Arial Narrow" w:cstheme="minorBidi"/>
                  <w:bCs/>
                  <w:sz w:val="22"/>
                  <w:szCs w:val="22"/>
                  <w:lang w:eastAsia="en-US"/>
                </w:rPr>
                <w:t xml:space="preserve">- </w:t>
              </w:r>
            </w:ins>
            <w:ins w:id="8" w:author="Martina Hlavová" w:date="2025-09-10T13:59:00Z">
              <w:r w:rsidRPr="00E12BAB">
                <w:rPr>
                  <w:rFonts w:ascii="Arial Narrow" w:eastAsiaTheme="minorHAnsi" w:hAnsi="Arial Narrow" w:cstheme="minorBidi"/>
                  <w:bCs/>
                  <w:sz w:val="22"/>
                  <w:szCs w:val="22"/>
                  <w:lang w:eastAsia="en-US"/>
                </w:rPr>
                <w:t>požaduje</w:t>
              </w:r>
            </w:ins>
            <w:ins w:id="9" w:author="Martina Hlavová" w:date="2025-09-10T14:00:00Z">
              <w:r>
                <w:rPr>
                  <w:rFonts w:ascii="Arial Narrow" w:eastAsiaTheme="minorHAnsi" w:hAnsi="Arial Narrow" w:cstheme="minorBidi"/>
                  <w:bCs/>
                  <w:sz w:val="22"/>
                  <w:szCs w:val="22"/>
                  <w:lang w:eastAsia="en-US"/>
                </w:rPr>
                <w:t xml:space="preserve"> sa</w:t>
              </w:r>
            </w:ins>
            <w:ins w:id="10" w:author="Martina Hlavová" w:date="2025-09-10T13:59:00Z">
              <w:r w:rsidRPr="00E12BAB">
                <w:rPr>
                  <w:rFonts w:ascii="Arial Narrow" w:eastAsiaTheme="minorHAnsi" w:hAnsi="Arial Narrow" w:cstheme="minorBidi"/>
                  <w:bCs/>
                  <w:sz w:val="22"/>
                  <w:szCs w:val="22"/>
                  <w:lang w:eastAsia="en-US"/>
                </w:rPr>
                <w:t xml:space="preserve"> dodanie náhradného kusu batérie</w:t>
              </w:r>
            </w:ins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2EBD6BF" w14:textId="72C3F8E1" w:rsidR="00E12BAB" w:rsidRPr="002200AF" w:rsidRDefault="00E12BAB" w:rsidP="00EB2220">
            <w:pPr>
              <w:spacing w:line="276" w:lineRule="auto"/>
              <w:contextualSpacing/>
              <w:jc w:val="center"/>
              <w:rPr>
                <w:ins w:id="11" w:author="Martina Hlavová" w:date="2025-09-10T13:59:00Z"/>
                <w:rFonts w:ascii="Arial Narrow" w:hAnsi="Arial Narrow"/>
                <w:b/>
                <w:bCs/>
                <w:sz w:val="22"/>
                <w:szCs w:val="22"/>
              </w:rPr>
            </w:pPr>
            <w:ins w:id="12" w:author="Martina Hlavová" w:date="2025-09-10T13:59:00Z">
              <w:r w:rsidRPr="002200AF">
                <w:rPr>
                  <w:rFonts w:ascii="Arial Narrow" w:hAnsi="Arial Narrow"/>
                  <w:b/>
                  <w:bCs/>
                  <w:sz w:val="22"/>
                  <w:szCs w:val="22"/>
                </w:rPr>
                <w:t>N/A</w:t>
              </w:r>
            </w:ins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9A1774" w14:textId="77777777" w:rsidR="00E12BAB" w:rsidRPr="002200AF" w:rsidRDefault="00E12BAB" w:rsidP="00EB2220">
            <w:pPr>
              <w:spacing w:line="276" w:lineRule="auto"/>
              <w:contextualSpacing/>
              <w:jc w:val="center"/>
              <w:rPr>
                <w:ins w:id="13" w:author="Martina Hlavová" w:date="2025-09-10T13:59:00Z"/>
                <w:rFonts w:ascii="Arial Narrow" w:hAnsi="Arial Narrow"/>
                <w:b/>
                <w:bCs/>
                <w:sz w:val="22"/>
                <w:szCs w:val="22"/>
              </w:rPr>
            </w:pPr>
          </w:p>
        </w:tc>
      </w:tr>
    </w:tbl>
    <w:p w14:paraId="43555BD0" w14:textId="77777777" w:rsidR="0021085F" w:rsidRPr="002200AF" w:rsidRDefault="0021085F" w:rsidP="00F63E68">
      <w:pPr>
        <w:spacing w:line="276" w:lineRule="auto"/>
        <w:ind w:left="360"/>
        <w:contextualSpacing/>
        <w:rPr>
          <w:rFonts w:ascii="Arial Narrow" w:hAnsi="Arial Narrow" w:cs="Arial"/>
          <w:sz w:val="22"/>
          <w:szCs w:val="22"/>
        </w:rPr>
      </w:pPr>
    </w:p>
    <w:p w14:paraId="5CBD058D" w14:textId="189D20E2" w:rsidR="001C1AEE" w:rsidRPr="002200AF" w:rsidRDefault="00D30FA4" w:rsidP="00FC4B93">
      <w:pPr>
        <w:tabs>
          <w:tab w:val="clear" w:pos="2160"/>
          <w:tab w:val="clear" w:pos="2880"/>
          <w:tab w:val="clear" w:pos="4500"/>
          <w:tab w:val="left" w:pos="567"/>
          <w:tab w:val="center" w:pos="1701"/>
          <w:tab w:val="center" w:pos="5670"/>
        </w:tabs>
        <w:spacing w:after="60" w:line="276" w:lineRule="auto"/>
        <w:contextualSpacing/>
        <w:jc w:val="both"/>
        <w:rPr>
          <w:rFonts w:ascii="Arial Narrow" w:hAnsi="Arial Narrow"/>
          <w:i/>
          <w:sz w:val="22"/>
          <w:szCs w:val="22"/>
        </w:rPr>
      </w:pPr>
      <w:r w:rsidRPr="002200AF">
        <w:rPr>
          <w:rFonts w:ascii="Arial Narrow" w:hAnsi="Arial Narrow"/>
          <w:i/>
          <w:sz w:val="22"/>
          <w:szCs w:val="22"/>
        </w:rPr>
        <w:t>Táto časť súťažných odkladov bude tvoriť neoddeliteľnú súčasť kúpnej zmluvy ako príloha č. 1, ktorú uzatvorí verejný obstarávateľ s úspešným uchádzačom.</w:t>
      </w:r>
    </w:p>
    <w:p w14:paraId="5F03358C" w14:textId="409EDE29" w:rsidR="001213BD" w:rsidRPr="002200AF" w:rsidRDefault="001213BD" w:rsidP="00FC4B93">
      <w:pPr>
        <w:tabs>
          <w:tab w:val="clear" w:pos="2160"/>
          <w:tab w:val="clear" w:pos="2880"/>
          <w:tab w:val="clear" w:pos="4500"/>
          <w:tab w:val="left" w:pos="567"/>
          <w:tab w:val="center" w:pos="1701"/>
          <w:tab w:val="center" w:pos="5670"/>
        </w:tabs>
        <w:spacing w:after="60" w:line="276" w:lineRule="auto"/>
        <w:contextualSpacing/>
        <w:jc w:val="both"/>
        <w:rPr>
          <w:rFonts w:ascii="Arial Narrow" w:hAnsi="Arial Narrow"/>
          <w:i/>
          <w:sz w:val="22"/>
          <w:szCs w:val="22"/>
        </w:rPr>
      </w:pPr>
    </w:p>
    <w:p w14:paraId="196687B5" w14:textId="77777777" w:rsidR="001213BD" w:rsidRPr="002200AF" w:rsidRDefault="001213BD" w:rsidP="001213BD">
      <w:pPr>
        <w:tabs>
          <w:tab w:val="clear" w:pos="2160"/>
          <w:tab w:val="clear" w:pos="2880"/>
          <w:tab w:val="clear" w:pos="4500"/>
        </w:tabs>
        <w:spacing w:line="259" w:lineRule="auto"/>
        <w:jc w:val="both"/>
        <w:rPr>
          <w:rFonts w:ascii="Arial Narrow" w:eastAsia="Calibri" w:hAnsi="Arial Narrow" w:cs="Calibri"/>
          <w:sz w:val="22"/>
          <w:szCs w:val="22"/>
        </w:rPr>
      </w:pPr>
      <w:r w:rsidRPr="002200AF">
        <w:rPr>
          <w:rFonts w:ascii="Arial Narrow" w:eastAsia="Calibri" w:hAnsi="Arial Narrow" w:cs="Calibri"/>
          <w:sz w:val="22"/>
          <w:szCs w:val="22"/>
        </w:rPr>
        <w:t xml:space="preserve">Verejný obstarávateľ si uplatňuje oprávnenia upravené v § 10 ods. 4 </w:t>
      </w:r>
      <w:r w:rsidRPr="002200AF">
        <w:rPr>
          <w:rFonts w:ascii="Arial Narrow" w:hAnsi="Arial Narrow"/>
          <w:bCs/>
          <w:sz w:val="22"/>
          <w:szCs w:val="22"/>
        </w:rPr>
        <w:t xml:space="preserve">zákona </w:t>
      </w:r>
      <w:r w:rsidRPr="002200AF">
        <w:rPr>
          <w:rFonts w:ascii="Arial Narrow" w:hAnsi="Arial Narrow"/>
          <w:sz w:val="22"/>
          <w:szCs w:val="22"/>
        </w:rPr>
        <w:t xml:space="preserve">a súvisiace ustanovenia zákona voči hospodárskym subjektom z tretích štátov, s ktorým nemá Slovenská republika alebo Európska únia uzavretú medzinárodnú zmluvu zaručujúcu rovnaký a účinný prístup k verejnému obstarávaniu v tomto treťom štáte pre hospodárske subjekty so sídlom v Slovenskej republike. </w:t>
      </w:r>
    </w:p>
    <w:p w14:paraId="29BDB418" w14:textId="77777777" w:rsidR="001213BD" w:rsidRPr="002200AF" w:rsidRDefault="001213BD" w:rsidP="00FC4B93">
      <w:pPr>
        <w:tabs>
          <w:tab w:val="clear" w:pos="2160"/>
          <w:tab w:val="clear" w:pos="2880"/>
          <w:tab w:val="clear" w:pos="4500"/>
          <w:tab w:val="left" w:pos="567"/>
          <w:tab w:val="center" w:pos="1701"/>
          <w:tab w:val="center" w:pos="5670"/>
        </w:tabs>
        <w:spacing w:after="60" w:line="276" w:lineRule="auto"/>
        <w:contextualSpacing/>
        <w:jc w:val="both"/>
        <w:rPr>
          <w:rFonts w:ascii="Arial Narrow" w:hAnsi="Arial Narrow"/>
          <w:i/>
          <w:sz w:val="22"/>
          <w:szCs w:val="22"/>
        </w:rPr>
      </w:pPr>
    </w:p>
    <w:sectPr w:rsidR="001213BD" w:rsidRPr="002200AF" w:rsidSect="004B7F5C">
      <w:pgSz w:w="16838" w:h="11906" w:orient="landscape"/>
      <w:pgMar w:top="1418" w:right="1276" w:bottom="1559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B35A842" w14:textId="77777777" w:rsidR="006F44E1" w:rsidRDefault="006F44E1" w:rsidP="006E6235">
      <w:r>
        <w:separator/>
      </w:r>
    </w:p>
  </w:endnote>
  <w:endnote w:type="continuationSeparator" w:id="0">
    <w:p w14:paraId="0B7F25CA" w14:textId="77777777" w:rsidR="006F44E1" w:rsidRDefault="006F44E1" w:rsidP="006E62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99829775"/>
      <w:docPartObj>
        <w:docPartGallery w:val="Page Numbers (Bottom of Page)"/>
        <w:docPartUnique/>
      </w:docPartObj>
    </w:sdtPr>
    <w:sdtEndPr/>
    <w:sdtContent>
      <w:p w14:paraId="7C848737" w14:textId="34625264" w:rsidR="00F707E2" w:rsidRDefault="00F707E2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12BAB" w:rsidRPr="00E12BAB">
          <w:rPr>
            <w:noProof/>
            <w:lang w:val="sk-SK"/>
          </w:rPr>
          <w:t>7</w:t>
        </w:r>
        <w:r>
          <w:fldChar w:fldCharType="end"/>
        </w:r>
      </w:p>
    </w:sdtContent>
  </w:sdt>
  <w:p w14:paraId="0344352E" w14:textId="21C11A9B" w:rsidR="00F707E2" w:rsidRPr="000D0F2D" w:rsidRDefault="00F81326" w:rsidP="004955DD">
    <w:pPr>
      <w:pStyle w:val="Pta"/>
      <w:rPr>
        <w:color w:val="BFBFBF" w:themeColor="background1" w:themeShade="BF"/>
        <w:sz w:val="16"/>
        <w:lang w:val="sk-SK"/>
      </w:rPr>
    </w:pPr>
    <w:r w:rsidRPr="002200AF">
      <w:rPr>
        <w:rFonts w:ascii="Arial Narrow" w:hAnsi="Arial Narrow" w:cs="Helvetica"/>
        <w:sz w:val="22"/>
        <w:szCs w:val="22"/>
        <w:shd w:val="clear" w:color="auto" w:fill="FFFFFF"/>
      </w:rPr>
      <w:t>Zabezpečenie výkonných fotoaparátov na dokumentovanie priestupkov na    veľké vzdialenosti</w:t>
    </w:r>
    <w:r w:rsidRPr="000D0F2D" w:rsidDel="00F81326">
      <w:rPr>
        <w:rFonts w:ascii="Arial Narrow" w:hAnsi="Arial Narrow" w:cs="Helvetica"/>
        <w:sz w:val="22"/>
        <w:szCs w:val="22"/>
        <w:shd w:val="clear" w:color="auto" w:fill="FFFFFF"/>
      </w:rPr>
      <w:t xml:space="preserve"> </w:t>
    </w:r>
    <w:r w:rsidR="000D0F2D">
      <w:rPr>
        <w:rFonts w:ascii="Arial Narrow" w:hAnsi="Arial Narrow" w:cs="Helvetica"/>
        <w:sz w:val="22"/>
        <w:szCs w:val="22"/>
        <w:shd w:val="clear" w:color="auto" w:fill="FFFFFF"/>
        <w:lang w:val="sk-SK"/>
      </w:rPr>
      <w:t xml:space="preserve">/ ID </w:t>
    </w:r>
    <w:r w:rsidR="0017146C">
      <w:rPr>
        <w:rFonts w:ascii="Arial Narrow" w:hAnsi="Arial Narrow" w:cs="Helvetica"/>
        <w:sz w:val="22"/>
        <w:szCs w:val="22"/>
        <w:shd w:val="clear" w:color="auto" w:fill="FFFFFF"/>
        <w:lang w:val="sk-SK"/>
      </w:rPr>
      <w:t>69003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D47C7B" w14:textId="77777777" w:rsidR="006F44E1" w:rsidRDefault="006F44E1" w:rsidP="006E6235">
      <w:r>
        <w:separator/>
      </w:r>
    </w:p>
  </w:footnote>
  <w:footnote w:type="continuationSeparator" w:id="0">
    <w:p w14:paraId="079603A6" w14:textId="77777777" w:rsidR="006F44E1" w:rsidRDefault="006F44E1" w:rsidP="006E62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588FDE" w14:textId="77777777" w:rsidR="00F707E2" w:rsidRDefault="00F707E2" w:rsidP="00B11F08">
    <w:pPr>
      <w:pStyle w:val="Hlavika"/>
      <w:jc w:val="right"/>
    </w:pPr>
    <w:r w:rsidRPr="009705BE">
      <w:rPr>
        <w:rFonts w:ascii="Arial Narrow" w:hAnsi="Arial Narrow"/>
        <w:sz w:val="18"/>
        <w:szCs w:val="18"/>
      </w:rPr>
      <w:t>Prí</w:t>
    </w:r>
    <w:r>
      <w:rPr>
        <w:rFonts w:ascii="Arial Narrow" w:hAnsi="Arial Narrow"/>
        <w:sz w:val="18"/>
        <w:szCs w:val="18"/>
      </w:rPr>
      <w:t>loha č. 1 Opis predmetu zákazky</w:t>
    </w:r>
    <w:r w:rsidRPr="00467A3D">
      <w:rPr>
        <w:rFonts w:ascii="Arial Narrow" w:hAnsi="Arial Narrow"/>
        <w:sz w:val="18"/>
        <w:szCs w:val="18"/>
      </w:rPr>
      <w:t>/ Vzor vlastného návrhu plnenia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39800B2"/>
    <w:lvl w:ilvl="0">
      <w:start w:val="1"/>
      <w:numFmt w:val="decimal"/>
      <w:pStyle w:val="slovanzoznam4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0D413058"/>
    <w:multiLevelType w:val="hybridMultilevel"/>
    <w:tmpl w:val="721296CE"/>
    <w:lvl w:ilvl="0" w:tplc="1464ACC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D9692B"/>
    <w:multiLevelType w:val="hybridMultilevel"/>
    <w:tmpl w:val="CBFAE57A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0674C8C"/>
    <w:multiLevelType w:val="hybridMultilevel"/>
    <w:tmpl w:val="D8B412EC"/>
    <w:lvl w:ilvl="0" w:tplc="041B0017">
      <w:start w:val="1"/>
      <w:numFmt w:val="lowerLetter"/>
      <w:lvlText w:val="%1)"/>
      <w:lvlJc w:val="left"/>
      <w:pPr>
        <w:ind w:left="1068" w:hanging="360"/>
      </w:pPr>
    </w:lvl>
    <w:lvl w:ilvl="1" w:tplc="041B0019">
      <w:start w:val="1"/>
      <w:numFmt w:val="lowerLetter"/>
      <w:lvlText w:val="%2."/>
      <w:lvlJc w:val="left"/>
      <w:pPr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22281E4C"/>
    <w:multiLevelType w:val="hybridMultilevel"/>
    <w:tmpl w:val="297E293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6230FC"/>
    <w:multiLevelType w:val="hybridMultilevel"/>
    <w:tmpl w:val="BDB413E0"/>
    <w:lvl w:ilvl="0" w:tplc="DC14779C">
      <w:numFmt w:val="bullet"/>
      <w:lvlText w:val="-"/>
      <w:lvlJc w:val="left"/>
      <w:pPr>
        <w:ind w:left="1069" w:hanging="360"/>
      </w:pPr>
      <w:rPr>
        <w:rFonts w:ascii="Arial Narrow" w:eastAsia="Calibri" w:hAnsi="Arial Narrow" w:cs="Arial" w:hint="default"/>
      </w:rPr>
    </w:lvl>
    <w:lvl w:ilvl="1" w:tplc="041B0019" w:tentative="1">
      <w:start w:val="1"/>
      <w:numFmt w:val="lowerLetter"/>
      <w:lvlText w:val="%2."/>
      <w:lvlJc w:val="left"/>
      <w:pPr>
        <w:ind w:left="1789" w:hanging="360"/>
      </w:pPr>
    </w:lvl>
    <w:lvl w:ilvl="2" w:tplc="041B001B" w:tentative="1">
      <w:start w:val="1"/>
      <w:numFmt w:val="lowerRoman"/>
      <w:lvlText w:val="%3."/>
      <w:lvlJc w:val="right"/>
      <w:pPr>
        <w:ind w:left="2509" w:hanging="180"/>
      </w:pPr>
    </w:lvl>
    <w:lvl w:ilvl="3" w:tplc="041B000F" w:tentative="1">
      <w:start w:val="1"/>
      <w:numFmt w:val="decimal"/>
      <w:lvlText w:val="%4."/>
      <w:lvlJc w:val="left"/>
      <w:pPr>
        <w:ind w:left="3229" w:hanging="360"/>
      </w:pPr>
    </w:lvl>
    <w:lvl w:ilvl="4" w:tplc="041B0019" w:tentative="1">
      <w:start w:val="1"/>
      <w:numFmt w:val="lowerLetter"/>
      <w:lvlText w:val="%5."/>
      <w:lvlJc w:val="left"/>
      <w:pPr>
        <w:ind w:left="3949" w:hanging="360"/>
      </w:pPr>
    </w:lvl>
    <w:lvl w:ilvl="5" w:tplc="041B001B" w:tentative="1">
      <w:start w:val="1"/>
      <w:numFmt w:val="lowerRoman"/>
      <w:lvlText w:val="%6."/>
      <w:lvlJc w:val="right"/>
      <w:pPr>
        <w:ind w:left="4669" w:hanging="180"/>
      </w:pPr>
    </w:lvl>
    <w:lvl w:ilvl="6" w:tplc="041B000F" w:tentative="1">
      <w:start w:val="1"/>
      <w:numFmt w:val="decimal"/>
      <w:lvlText w:val="%7."/>
      <w:lvlJc w:val="left"/>
      <w:pPr>
        <w:ind w:left="5389" w:hanging="360"/>
      </w:pPr>
    </w:lvl>
    <w:lvl w:ilvl="7" w:tplc="041B0019" w:tentative="1">
      <w:start w:val="1"/>
      <w:numFmt w:val="lowerLetter"/>
      <w:lvlText w:val="%8."/>
      <w:lvlJc w:val="left"/>
      <w:pPr>
        <w:ind w:left="6109" w:hanging="360"/>
      </w:pPr>
    </w:lvl>
    <w:lvl w:ilvl="8" w:tplc="041B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2D4900BB"/>
    <w:multiLevelType w:val="hybridMultilevel"/>
    <w:tmpl w:val="43C68F1A"/>
    <w:lvl w:ilvl="0" w:tplc="1F3CB2EA">
      <w:start w:val="5"/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49C06C7"/>
    <w:multiLevelType w:val="multilevel"/>
    <w:tmpl w:val="0C82233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8" w15:restartNumberingAfterBreak="0">
    <w:nsid w:val="364F2B1C"/>
    <w:multiLevelType w:val="multilevel"/>
    <w:tmpl w:val="48CC0DEA"/>
    <w:lvl w:ilvl="0">
      <w:start w:val="1"/>
      <w:numFmt w:val="decimal"/>
      <w:pStyle w:val="A3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88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76" w:hanging="1440"/>
      </w:pPr>
      <w:rPr>
        <w:rFonts w:hint="default"/>
      </w:rPr>
    </w:lvl>
  </w:abstractNum>
  <w:abstractNum w:abstractNumId="9" w15:restartNumberingAfterBreak="0">
    <w:nsid w:val="3A946CBD"/>
    <w:multiLevelType w:val="hybridMultilevel"/>
    <w:tmpl w:val="322406F2"/>
    <w:lvl w:ilvl="0" w:tplc="E6E8E9C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FD177CA"/>
    <w:multiLevelType w:val="hybridMultilevel"/>
    <w:tmpl w:val="6C488230"/>
    <w:lvl w:ilvl="0" w:tplc="008694F6">
      <w:start w:val="1"/>
      <w:numFmt w:val="decimal"/>
      <w:pStyle w:val="CT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32753E4"/>
    <w:multiLevelType w:val="hybridMultilevel"/>
    <w:tmpl w:val="313ADE62"/>
    <w:lvl w:ilvl="0" w:tplc="DC14779C"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9241441"/>
    <w:multiLevelType w:val="hybridMultilevel"/>
    <w:tmpl w:val="6FEAEAB2"/>
    <w:lvl w:ilvl="0" w:tplc="DC14779C">
      <w:numFmt w:val="bullet"/>
      <w:lvlText w:val="-"/>
      <w:lvlJc w:val="left"/>
      <w:pPr>
        <w:ind w:left="1080" w:hanging="360"/>
      </w:pPr>
      <w:rPr>
        <w:rFonts w:ascii="Arial Narrow" w:eastAsia="Calibri" w:hAnsi="Arial Narrow" w:cs="Aria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59A547C1"/>
    <w:multiLevelType w:val="hybridMultilevel"/>
    <w:tmpl w:val="D85254B4"/>
    <w:lvl w:ilvl="0" w:tplc="DC14779C">
      <w:numFmt w:val="bullet"/>
      <w:lvlText w:val="-"/>
      <w:lvlJc w:val="left"/>
      <w:pPr>
        <w:ind w:left="1069" w:hanging="360"/>
      </w:pPr>
      <w:rPr>
        <w:rFonts w:ascii="Arial Narrow" w:eastAsia="Calibri" w:hAnsi="Arial Narrow" w:cs="Arial" w:hint="default"/>
      </w:rPr>
    </w:lvl>
    <w:lvl w:ilvl="1" w:tplc="041B0019" w:tentative="1">
      <w:start w:val="1"/>
      <w:numFmt w:val="lowerLetter"/>
      <w:lvlText w:val="%2."/>
      <w:lvlJc w:val="left"/>
      <w:pPr>
        <w:ind w:left="1789" w:hanging="360"/>
      </w:pPr>
    </w:lvl>
    <w:lvl w:ilvl="2" w:tplc="041B001B" w:tentative="1">
      <w:start w:val="1"/>
      <w:numFmt w:val="lowerRoman"/>
      <w:lvlText w:val="%3."/>
      <w:lvlJc w:val="right"/>
      <w:pPr>
        <w:ind w:left="2509" w:hanging="180"/>
      </w:pPr>
    </w:lvl>
    <w:lvl w:ilvl="3" w:tplc="041B000F" w:tentative="1">
      <w:start w:val="1"/>
      <w:numFmt w:val="decimal"/>
      <w:lvlText w:val="%4."/>
      <w:lvlJc w:val="left"/>
      <w:pPr>
        <w:ind w:left="3229" w:hanging="360"/>
      </w:pPr>
    </w:lvl>
    <w:lvl w:ilvl="4" w:tplc="041B0019" w:tentative="1">
      <w:start w:val="1"/>
      <w:numFmt w:val="lowerLetter"/>
      <w:lvlText w:val="%5."/>
      <w:lvlJc w:val="left"/>
      <w:pPr>
        <w:ind w:left="3949" w:hanging="360"/>
      </w:pPr>
    </w:lvl>
    <w:lvl w:ilvl="5" w:tplc="041B001B" w:tentative="1">
      <w:start w:val="1"/>
      <w:numFmt w:val="lowerRoman"/>
      <w:lvlText w:val="%6."/>
      <w:lvlJc w:val="right"/>
      <w:pPr>
        <w:ind w:left="4669" w:hanging="180"/>
      </w:pPr>
    </w:lvl>
    <w:lvl w:ilvl="6" w:tplc="041B000F" w:tentative="1">
      <w:start w:val="1"/>
      <w:numFmt w:val="decimal"/>
      <w:lvlText w:val="%7."/>
      <w:lvlJc w:val="left"/>
      <w:pPr>
        <w:ind w:left="5389" w:hanging="360"/>
      </w:pPr>
    </w:lvl>
    <w:lvl w:ilvl="7" w:tplc="041B0019" w:tentative="1">
      <w:start w:val="1"/>
      <w:numFmt w:val="lowerLetter"/>
      <w:lvlText w:val="%8."/>
      <w:lvlJc w:val="left"/>
      <w:pPr>
        <w:ind w:left="6109" w:hanging="360"/>
      </w:pPr>
    </w:lvl>
    <w:lvl w:ilvl="8" w:tplc="041B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5A38686D"/>
    <w:multiLevelType w:val="hybridMultilevel"/>
    <w:tmpl w:val="6FB61304"/>
    <w:lvl w:ilvl="0" w:tplc="1F3CB2EA">
      <w:start w:val="5"/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8"/>
  </w:num>
  <w:num w:numId="4">
    <w:abstractNumId w:val="4"/>
  </w:num>
  <w:num w:numId="5">
    <w:abstractNumId w:val="11"/>
  </w:num>
  <w:num w:numId="6">
    <w:abstractNumId w:val="3"/>
  </w:num>
  <w:num w:numId="7">
    <w:abstractNumId w:val="9"/>
  </w:num>
  <w:num w:numId="8">
    <w:abstractNumId w:val="12"/>
  </w:num>
  <w:num w:numId="9">
    <w:abstractNumId w:val="5"/>
  </w:num>
  <w:num w:numId="10">
    <w:abstractNumId w:val="13"/>
  </w:num>
  <w:num w:numId="11">
    <w:abstractNumId w:val="14"/>
  </w:num>
  <w:num w:numId="12">
    <w:abstractNumId w:val="6"/>
  </w:num>
  <w:num w:numId="13">
    <w:abstractNumId w:val="7"/>
  </w:num>
  <w:num w:numId="14">
    <w:abstractNumId w:val="2"/>
  </w:num>
  <w:num w:numId="15">
    <w:abstractNumId w:val="1"/>
  </w:num>
  <w:numIdMacAtCleanup w:val="10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Martina Hlavová">
    <w15:presenceInfo w15:providerId="AD" w15:userId="S-1-5-21-352021142-1903484755-3030794557-19011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trackRevisions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szAxMDc3MTY0tzQwNjJS0lEKTi0uzszPAykwrgUAKKi0LywAAAA="/>
  </w:docVars>
  <w:rsids>
    <w:rsidRoot w:val="00FC2417"/>
    <w:rsid w:val="000000C0"/>
    <w:rsid w:val="0000220B"/>
    <w:rsid w:val="00002477"/>
    <w:rsid w:val="0000290B"/>
    <w:rsid w:val="0000767C"/>
    <w:rsid w:val="000173AD"/>
    <w:rsid w:val="00017898"/>
    <w:rsid w:val="00020F5A"/>
    <w:rsid w:val="0002196B"/>
    <w:rsid w:val="00022909"/>
    <w:rsid w:val="00022D16"/>
    <w:rsid w:val="00023D4D"/>
    <w:rsid w:val="00030BC1"/>
    <w:rsid w:val="00032F83"/>
    <w:rsid w:val="00034986"/>
    <w:rsid w:val="000378B6"/>
    <w:rsid w:val="00037F14"/>
    <w:rsid w:val="0004133B"/>
    <w:rsid w:val="00042764"/>
    <w:rsid w:val="000462BC"/>
    <w:rsid w:val="00047122"/>
    <w:rsid w:val="000509DB"/>
    <w:rsid w:val="00050ECA"/>
    <w:rsid w:val="00053455"/>
    <w:rsid w:val="000541D6"/>
    <w:rsid w:val="000561DA"/>
    <w:rsid w:val="000564F9"/>
    <w:rsid w:val="00056FA6"/>
    <w:rsid w:val="0005793C"/>
    <w:rsid w:val="00057C3F"/>
    <w:rsid w:val="000630C1"/>
    <w:rsid w:val="00065185"/>
    <w:rsid w:val="00066C4C"/>
    <w:rsid w:val="000707B6"/>
    <w:rsid w:val="00074B2E"/>
    <w:rsid w:val="00077BD9"/>
    <w:rsid w:val="00084528"/>
    <w:rsid w:val="0008547B"/>
    <w:rsid w:val="00086BD0"/>
    <w:rsid w:val="000935DC"/>
    <w:rsid w:val="00096247"/>
    <w:rsid w:val="00096FAA"/>
    <w:rsid w:val="000A1314"/>
    <w:rsid w:val="000A1B45"/>
    <w:rsid w:val="000A644D"/>
    <w:rsid w:val="000B1B43"/>
    <w:rsid w:val="000B1D62"/>
    <w:rsid w:val="000B5E10"/>
    <w:rsid w:val="000C0BE4"/>
    <w:rsid w:val="000C22C0"/>
    <w:rsid w:val="000C35E6"/>
    <w:rsid w:val="000C64A9"/>
    <w:rsid w:val="000C7774"/>
    <w:rsid w:val="000D0414"/>
    <w:rsid w:val="000D0846"/>
    <w:rsid w:val="000D0F2D"/>
    <w:rsid w:val="000D47C0"/>
    <w:rsid w:val="000D4C84"/>
    <w:rsid w:val="000E18C6"/>
    <w:rsid w:val="000E2F2D"/>
    <w:rsid w:val="000E63B6"/>
    <w:rsid w:val="000F0D0F"/>
    <w:rsid w:val="000F1466"/>
    <w:rsid w:val="000F28BD"/>
    <w:rsid w:val="000F2C5D"/>
    <w:rsid w:val="000F5A1B"/>
    <w:rsid w:val="000F5A54"/>
    <w:rsid w:val="001021D6"/>
    <w:rsid w:val="001025DA"/>
    <w:rsid w:val="001035E7"/>
    <w:rsid w:val="0010611F"/>
    <w:rsid w:val="00107017"/>
    <w:rsid w:val="00110388"/>
    <w:rsid w:val="00110DCF"/>
    <w:rsid w:val="001140A3"/>
    <w:rsid w:val="0011477B"/>
    <w:rsid w:val="00120468"/>
    <w:rsid w:val="001213BD"/>
    <w:rsid w:val="0012669D"/>
    <w:rsid w:val="001301A4"/>
    <w:rsid w:val="001309EA"/>
    <w:rsid w:val="001314C8"/>
    <w:rsid w:val="00133F10"/>
    <w:rsid w:val="00136CC8"/>
    <w:rsid w:val="001376E6"/>
    <w:rsid w:val="001378B5"/>
    <w:rsid w:val="00144AD6"/>
    <w:rsid w:val="00153E4C"/>
    <w:rsid w:val="00154C42"/>
    <w:rsid w:val="00154F18"/>
    <w:rsid w:val="00156EC5"/>
    <w:rsid w:val="00160EF4"/>
    <w:rsid w:val="00160FB9"/>
    <w:rsid w:val="00167487"/>
    <w:rsid w:val="001706B2"/>
    <w:rsid w:val="0017146C"/>
    <w:rsid w:val="001720D2"/>
    <w:rsid w:val="00173DF0"/>
    <w:rsid w:val="001741EB"/>
    <w:rsid w:val="001759D8"/>
    <w:rsid w:val="001808E4"/>
    <w:rsid w:val="00181F44"/>
    <w:rsid w:val="00183B1E"/>
    <w:rsid w:val="00184361"/>
    <w:rsid w:val="00184881"/>
    <w:rsid w:val="001850F2"/>
    <w:rsid w:val="00186827"/>
    <w:rsid w:val="001870C2"/>
    <w:rsid w:val="001878E3"/>
    <w:rsid w:val="00191309"/>
    <w:rsid w:val="00191BE7"/>
    <w:rsid w:val="00193F7D"/>
    <w:rsid w:val="00194F28"/>
    <w:rsid w:val="001A07DF"/>
    <w:rsid w:val="001A0AF9"/>
    <w:rsid w:val="001A1726"/>
    <w:rsid w:val="001A1D1B"/>
    <w:rsid w:val="001A2172"/>
    <w:rsid w:val="001B01D3"/>
    <w:rsid w:val="001B2B22"/>
    <w:rsid w:val="001B5406"/>
    <w:rsid w:val="001C094E"/>
    <w:rsid w:val="001C1AEE"/>
    <w:rsid w:val="001C2515"/>
    <w:rsid w:val="001C7E2D"/>
    <w:rsid w:val="001D31B4"/>
    <w:rsid w:val="001D4821"/>
    <w:rsid w:val="001E15F0"/>
    <w:rsid w:val="001E191A"/>
    <w:rsid w:val="001E6CFB"/>
    <w:rsid w:val="001F4225"/>
    <w:rsid w:val="001F668A"/>
    <w:rsid w:val="001F68CA"/>
    <w:rsid w:val="00204368"/>
    <w:rsid w:val="00207E62"/>
    <w:rsid w:val="0021085F"/>
    <w:rsid w:val="002200AF"/>
    <w:rsid w:val="00223453"/>
    <w:rsid w:val="00227662"/>
    <w:rsid w:val="00227C6A"/>
    <w:rsid w:val="00231855"/>
    <w:rsid w:val="00234A21"/>
    <w:rsid w:val="0023547C"/>
    <w:rsid w:val="00237593"/>
    <w:rsid w:val="00247491"/>
    <w:rsid w:val="00253B27"/>
    <w:rsid w:val="00253BDD"/>
    <w:rsid w:val="00254345"/>
    <w:rsid w:val="002546A4"/>
    <w:rsid w:val="00255B6F"/>
    <w:rsid w:val="002565F0"/>
    <w:rsid w:val="00260DA2"/>
    <w:rsid w:val="00261318"/>
    <w:rsid w:val="0026182F"/>
    <w:rsid w:val="0026458F"/>
    <w:rsid w:val="002660E0"/>
    <w:rsid w:val="00266FDB"/>
    <w:rsid w:val="00270C32"/>
    <w:rsid w:val="00273564"/>
    <w:rsid w:val="00273D94"/>
    <w:rsid w:val="00274077"/>
    <w:rsid w:val="0027517E"/>
    <w:rsid w:val="002761BF"/>
    <w:rsid w:val="0027766D"/>
    <w:rsid w:val="00282F63"/>
    <w:rsid w:val="002838EA"/>
    <w:rsid w:val="00284A65"/>
    <w:rsid w:val="00287334"/>
    <w:rsid w:val="002878ED"/>
    <w:rsid w:val="00287E51"/>
    <w:rsid w:val="00287FA7"/>
    <w:rsid w:val="00290D33"/>
    <w:rsid w:val="002918D8"/>
    <w:rsid w:val="00294459"/>
    <w:rsid w:val="00294F87"/>
    <w:rsid w:val="00296747"/>
    <w:rsid w:val="00296D47"/>
    <w:rsid w:val="00297997"/>
    <w:rsid w:val="002A03A0"/>
    <w:rsid w:val="002A05ED"/>
    <w:rsid w:val="002A5260"/>
    <w:rsid w:val="002A5808"/>
    <w:rsid w:val="002A5C4C"/>
    <w:rsid w:val="002A636C"/>
    <w:rsid w:val="002B0C85"/>
    <w:rsid w:val="002B3C9A"/>
    <w:rsid w:val="002C4461"/>
    <w:rsid w:val="002C450C"/>
    <w:rsid w:val="002C4525"/>
    <w:rsid w:val="002C46EF"/>
    <w:rsid w:val="002C51F9"/>
    <w:rsid w:val="002C634A"/>
    <w:rsid w:val="002D151B"/>
    <w:rsid w:val="002D3D41"/>
    <w:rsid w:val="002D563F"/>
    <w:rsid w:val="002D6379"/>
    <w:rsid w:val="002E2C9D"/>
    <w:rsid w:val="002F18A7"/>
    <w:rsid w:val="002F40E5"/>
    <w:rsid w:val="002F46D4"/>
    <w:rsid w:val="002F5EC3"/>
    <w:rsid w:val="002F635D"/>
    <w:rsid w:val="002F7406"/>
    <w:rsid w:val="00300B6B"/>
    <w:rsid w:val="0030727D"/>
    <w:rsid w:val="00307586"/>
    <w:rsid w:val="00310BFB"/>
    <w:rsid w:val="00313131"/>
    <w:rsid w:val="00313FD7"/>
    <w:rsid w:val="003148C1"/>
    <w:rsid w:val="00317796"/>
    <w:rsid w:val="00321AB2"/>
    <w:rsid w:val="003274A7"/>
    <w:rsid w:val="00332786"/>
    <w:rsid w:val="00340C83"/>
    <w:rsid w:val="0034246B"/>
    <w:rsid w:val="00351832"/>
    <w:rsid w:val="003519FD"/>
    <w:rsid w:val="003552C9"/>
    <w:rsid w:val="00363E6B"/>
    <w:rsid w:val="00364B3C"/>
    <w:rsid w:val="003741A0"/>
    <w:rsid w:val="00380FFE"/>
    <w:rsid w:val="00381EB6"/>
    <w:rsid w:val="00383491"/>
    <w:rsid w:val="003848B1"/>
    <w:rsid w:val="00386FA2"/>
    <w:rsid w:val="0039217D"/>
    <w:rsid w:val="0039391E"/>
    <w:rsid w:val="00394B07"/>
    <w:rsid w:val="00394B34"/>
    <w:rsid w:val="003A55C3"/>
    <w:rsid w:val="003A723B"/>
    <w:rsid w:val="003A7B74"/>
    <w:rsid w:val="003B06AC"/>
    <w:rsid w:val="003B3DFB"/>
    <w:rsid w:val="003B3E1D"/>
    <w:rsid w:val="003B4D65"/>
    <w:rsid w:val="003B7B45"/>
    <w:rsid w:val="003B7BA7"/>
    <w:rsid w:val="003C1217"/>
    <w:rsid w:val="003C156F"/>
    <w:rsid w:val="003C272B"/>
    <w:rsid w:val="003C3C08"/>
    <w:rsid w:val="003C43F2"/>
    <w:rsid w:val="003D0FBD"/>
    <w:rsid w:val="003D1B32"/>
    <w:rsid w:val="003D2F55"/>
    <w:rsid w:val="003D4320"/>
    <w:rsid w:val="003D72D3"/>
    <w:rsid w:val="003D7909"/>
    <w:rsid w:val="003E0D3F"/>
    <w:rsid w:val="003E3A5B"/>
    <w:rsid w:val="003E3CBF"/>
    <w:rsid w:val="003F09E3"/>
    <w:rsid w:val="003F0D8B"/>
    <w:rsid w:val="003F10C9"/>
    <w:rsid w:val="003F26E7"/>
    <w:rsid w:val="003F2F12"/>
    <w:rsid w:val="003F798E"/>
    <w:rsid w:val="004003BF"/>
    <w:rsid w:val="0040117E"/>
    <w:rsid w:val="0040428D"/>
    <w:rsid w:val="004051D1"/>
    <w:rsid w:val="00405950"/>
    <w:rsid w:val="0041042C"/>
    <w:rsid w:val="00411C17"/>
    <w:rsid w:val="004135CF"/>
    <w:rsid w:val="00414FE0"/>
    <w:rsid w:val="00416047"/>
    <w:rsid w:val="00416DA8"/>
    <w:rsid w:val="00417FB1"/>
    <w:rsid w:val="004209D8"/>
    <w:rsid w:val="00422537"/>
    <w:rsid w:val="00423362"/>
    <w:rsid w:val="00425E4A"/>
    <w:rsid w:val="00426364"/>
    <w:rsid w:val="004307DF"/>
    <w:rsid w:val="004314B0"/>
    <w:rsid w:val="00432E27"/>
    <w:rsid w:val="0043329B"/>
    <w:rsid w:val="00434FBA"/>
    <w:rsid w:val="00437AA6"/>
    <w:rsid w:val="004400DD"/>
    <w:rsid w:val="00440497"/>
    <w:rsid w:val="004425C4"/>
    <w:rsid w:val="00444A26"/>
    <w:rsid w:val="00444A8B"/>
    <w:rsid w:val="00447E51"/>
    <w:rsid w:val="00450251"/>
    <w:rsid w:val="0045429A"/>
    <w:rsid w:val="0045658F"/>
    <w:rsid w:val="00456D0C"/>
    <w:rsid w:val="0045773B"/>
    <w:rsid w:val="00463DBE"/>
    <w:rsid w:val="004671F2"/>
    <w:rsid w:val="00467FCF"/>
    <w:rsid w:val="00470487"/>
    <w:rsid w:val="00470F0F"/>
    <w:rsid w:val="004710C3"/>
    <w:rsid w:val="004719DF"/>
    <w:rsid w:val="00473099"/>
    <w:rsid w:val="004732A9"/>
    <w:rsid w:val="004738F4"/>
    <w:rsid w:val="00474B79"/>
    <w:rsid w:val="004819EC"/>
    <w:rsid w:val="00483739"/>
    <w:rsid w:val="004850A8"/>
    <w:rsid w:val="00485F33"/>
    <w:rsid w:val="00486893"/>
    <w:rsid w:val="004910ED"/>
    <w:rsid w:val="00494C41"/>
    <w:rsid w:val="004955DD"/>
    <w:rsid w:val="00495B3D"/>
    <w:rsid w:val="00497602"/>
    <w:rsid w:val="004977F9"/>
    <w:rsid w:val="004A03A3"/>
    <w:rsid w:val="004A288B"/>
    <w:rsid w:val="004A3E44"/>
    <w:rsid w:val="004A497C"/>
    <w:rsid w:val="004A7B26"/>
    <w:rsid w:val="004B37F1"/>
    <w:rsid w:val="004B3CE5"/>
    <w:rsid w:val="004B7F5C"/>
    <w:rsid w:val="004C286C"/>
    <w:rsid w:val="004C42D2"/>
    <w:rsid w:val="004C4DB5"/>
    <w:rsid w:val="004C7F85"/>
    <w:rsid w:val="004D272F"/>
    <w:rsid w:val="004D303A"/>
    <w:rsid w:val="004D361F"/>
    <w:rsid w:val="004D37DE"/>
    <w:rsid w:val="004D4114"/>
    <w:rsid w:val="004D6686"/>
    <w:rsid w:val="004D7571"/>
    <w:rsid w:val="004E0FD0"/>
    <w:rsid w:val="004E24AE"/>
    <w:rsid w:val="004E2562"/>
    <w:rsid w:val="004E3344"/>
    <w:rsid w:val="004E6492"/>
    <w:rsid w:val="004F0D9E"/>
    <w:rsid w:val="004F1B98"/>
    <w:rsid w:val="00501191"/>
    <w:rsid w:val="005019F2"/>
    <w:rsid w:val="00503698"/>
    <w:rsid w:val="00503DEC"/>
    <w:rsid w:val="00506A8B"/>
    <w:rsid w:val="00512971"/>
    <w:rsid w:val="00513182"/>
    <w:rsid w:val="0051549B"/>
    <w:rsid w:val="00515A5A"/>
    <w:rsid w:val="00515D0E"/>
    <w:rsid w:val="0052010E"/>
    <w:rsid w:val="0052054C"/>
    <w:rsid w:val="00522B5D"/>
    <w:rsid w:val="00523629"/>
    <w:rsid w:val="00526AAA"/>
    <w:rsid w:val="00531843"/>
    <w:rsid w:val="00531A0B"/>
    <w:rsid w:val="00534358"/>
    <w:rsid w:val="0054359B"/>
    <w:rsid w:val="00543852"/>
    <w:rsid w:val="005441EE"/>
    <w:rsid w:val="00544E9B"/>
    <w:rsid w:val="00545155"/>
    <w:rsid w:val="005455EA"/>
    <w:rsid w:val="00546ED9"/>
    <w:rsid w:val="005510A2"/>
    <w:rsid w:val="00551550"/>
    <w:rsid w:val="005537F2"/>
    <w:rsid w:val="00553934"/>
    <w:rsid w:val="00554EC0"/>
    <w:rsid w:val="00556593"/>
    <w:rsid w:val="0056275E"/>
    <w:rsid w:val="00565125"/>
    <w:rsid w:val="00570DAA"/>
    <w:rsid w:val="00572020"/>
    <w:rsid w:val="00575667"/>
    <w:rsid w:val="00576FB4"/>
    <w:rsid w:val="00577102"/>
    <w:rsid w:val="00582B65"/>
    <w:rsid w:val="00582DCF"/>
    <w:rsid w:val="00591E2C"/>
    <w:rsid w:val="00592949"/>
    <w:rsid w:val="005B0434"/>
    <w:rsid w:val="005B74D9"/>
    <w:rsid w:val="005C062E"/>
    <w:rsid w:val="005C0B44"/>
    <w:rsid w:val="005C167D"/>
    <w:rsid w:val="005C1F76"/>
    <w:rsid w:val="005C2C0F"/>
    <w:rsid w:val="005C3F57"/>
    <w:rsid w:val="005C47AE"/>
    <w:rsid w:val="005C562D"/>
    <w:rsid w:val="005D033D"/>
    <w:rsid w:val="005D1541"/>
    <w:rsid w:val="005D450F"/>
    <w:rsid w:val="005E4798"/>
    <w:rsid w:val="005F0DEE"/>
    <w:rsid w:val="005F2C11"/>
    <w:rsid w:val="005F4AD5"/>
    <w:rsid w:val="005F5C58"/>
    <w:rsid w:val="00601465"/>
    <w:rsid w:val="00602851"/>
    <w:rsid w:val="00603968"/>
    <w:rsid w:val="006054C2"/>
    <w:rsid w:val="006056F6"/>
    <w:rsid w:val="00612104"/>
    <w:rsid w:val="00612F36"/>
    <w:rsid w:val="00613198"/>
    <w:rsid w:val="00613A8C"/>
    <w:rsid w:val="00615E1D"/>
    <w:rsid w:val="006208A8"/>
    <w:rsid w:val="00623B35"/>
    <w:rsid w:val="006262AB"/>
    <w:rsid w:val="00626CF0"/>
    <w:rsid w:val="00627871"/>
    <w:rsid w:val="006367A9"/>
    <w:rsid w:val="00641960"/>
    <w:rsid w:val="0064253E"/>
    <w:rsid w:val="006428AD"/>
    <w:rsid w:val="006458F5"/>
    <w:rsid w:val="006459FE"/>
    <w:rsid w:val="00645D7C"/>
    <w:rsid w:val="006463D4"/>
    <w:rsid w:val="00650B2A"/>
    <w:rsid w:val="006574B0"/>
    <w:rsid w:val="0066369D"/>
    <w:rsid w:val="0066597C"/>
    <w:rsid w:val="006710D7"/>
    <w:rsid w:val="00675C28"/>
    <w:rsid w:val="00676F27"/>
    <w:rsid w:val="00680DCA"/>
    <w:rsid w:val="00684DA4"/>
    <w:rsid w:val="00685453"/>
    <w:rsid w:val="006917CA"/>
    <w:rsid w:val="00692AA6"/>
    <w:rsid w:val="00693DB5"/>
    <w:rsid w:val="00693E11"/>
    <w:rsid w:val="00694833"/>
    <w:rsid w:val="006A093E"/>
    <w:rsid w:val="006A1E19"/>
    <w:rsid w:val="006A4BA2"/>
    <w:rsid w:val="006B19B5"/>
    <w:rsid w:val="006C25A5"/>
    <w:rsid w:val="006C30F1"/>
    <w:rsid w:val="006C685D"/>
    <w:rsid w:val="006D1832"/>
    <w:rsid w:val="006E2AD1"/>
    <w:rsid w:val="006E6235"/>
    <w:rsid w:val="006E757E"/>
    <w:rsid w:val="006F1081"/>
    <w:rsid w:val="006F18C9"/>
    <w:rsid w:val="006F1D8A"/>
    <w:rsid w:val="006F44E1"/>
    <w:rsid w:val="006F5816"/>
    <w:rsid w:val="006F6AE4"/>
    <w:rsid w:val="00700A6A"/>
    <w:rsid w:val="00701D18"/>
    <w:rsid w:val="00702B3A"/>
    <w:rsid w:val="0070379A"/>
    <w:rsid w:val="007038C7"/>
    <w:rsid w:val="0070680D"/>
    <w:rsid w:val="007079F2"/>
    <w:rsid w:val="007107F6"/>
    <w:rsid w:val="007131DE"/>
    <w:rsid w:val="007168CB"/>
    <w:rsid w:val="00716B26"/>
    <w:rsid w:val="0071765A"/>
    <w:rsid w:val="007211B9"/>
    <w:rsid w:val="00722396"/>
    <w:rsid w:val="007301F2"/>
    <w:rsid w:val="00734EA2"/>
    <w:rsid w:val="00736D47"/>
    <w:rsid w:val="00737FAA"/>
    <w:rsid w:val="00745C86"/>
    <w:rsid w:val="00745DB6"/>
    <w:rsid w:val="007466F2"/>
    <w:rsid w:val="007522AB"/>
    <w:rsid w:val="00753316"/>
    <w:rsid w:val="007614BD"/>
    <w:rsid w:val="00767AB0"/>
    <w:rsid w:val="0077096A"/>
    <w:rsid w:val="0077619F"/>
    <w:rsid w:val="00777901"/>
    <w:rsid w:val="00781891"/>
    <w:rsid w:val="00784263"/>
    <w:rsid w:val="00785A4B"/>
    <w:rsid w:val="00790371"/>
    <w:rsid w:val="007937FD"/>
    <w:rsid w:val="00797816"/>
    <w:rsid w:val="007A07FE"/>
    <w:rsid w:val="007A3725"/>
    <w:rsid w:val="007A7762"/>
    <w:rsid w:val="007B0538"/>
    <w:rsid w:val="007B1C98"/>
    <w:rsid w:val="007B453C"/>
    <w:rsid w:val="007C141D"/>
    <w:rsid w:val="007C14F9"/>
    <w:rsid w:val="007C3D25"/>
    <w:rsid w:val="007C5D7F"/>
    <w:rsid w:val="007C7F2F"/>
    <w:rsid w:val="007D0D44"/>
    <w:rsid w:val="007D12AE"/>
    <w:rsid w:val="007D35F4"/>
    <w:rsid w:val="007D5908"/>
    <w:rsid w:val="007E2863"/>
    <w:rsid w:val="007E382C"/>
    <w:rsid w:val="007E5819"/>
    <w:rsid w:val="007E5AF1"/>
    <w:rsid w:val="007E5DF0"/>
    <w:rsid w:val="007E77F9"/>
    <w:rsid w:val="007E78E8"/>
    <w:rsid w:val="007F10E4"/>
    <w:rsid w:val="007F2775"/>
    <w:rsid w:val="007F32BF"/>
    <w:rsid w:val="007F7EC5"/>
    <w:rsid w:val="00802917"/>
    <w:rsid w:val="00811C1E"/>
    <w:rsid w:val="00811CA1"/>
    <w:rsid w:val="0081240C"/>
    <w:rsid w:val="008137AF"/>
    <w:rsid w:val="0081441C"/>
    <w:rsid w:val="00814B26"/>
    <w:rsid w:val="0081546B"/>
    <w:rsid w:val="00820795"/>
    <w:rsid w:val="008231A2"/>
    <w:rsid w:val="0082545E"/>
    <w:rsid w:val="008312A4"/>
    <w:rsid w:val="00832A25"/>
    <w:rsid w:val="00834FE2"/>
    <w:rsid w:val="00841B13"/>
    <w:rsid w:val="008453DC"/>
    <w:rsid w:val="00846F8B"/>
    <w:rsid w:val="008577C6"/>
    <w:rsid w:val="00860AD7"/>
    <w:rsid w:val="00861DFD"/>
    <w:rsid w:val="0086579C"/>
    <w:rsid w:val="00866950"/>
    <w:rsid w:val="0086744F"/>
    <w:rsid w:val="0086745F"/>
    <w:rsid w:val="00871C6E"/>
    <w:rsid w:val="00877804"/>
    <w:rsid w:val="00877D4E"/>
    <w:rsid w:val="008806E7"/>
    <w:rsid w:val="008808C4"/>
    <w:rsid w:val="00883CD1"/>
    <w:rsid w:val="008904A8"/>
    <w:rsid w:val="0089417B"/>
    <w:rsid w:val="008A058C"/>
    <w:rsid w:val="008A1288"/>
    <w:rsid w:val="008A3759"/>
    <w:rsid w:val="008A58CC"/>
    <w:rsid w:val="008A597D"/>
    <w:rsid w:val="008B0251"/>
    <w:rsid w:val="008B250C"/>
    <w:rsid w:val="008C11F3"/>
    <w:rsid w:val="008C3B6A"/>
    <w:rsid w:val="008C420E"/>
    <w:rsid w:val="008C48CA"/>
    <w:rsid w:val="008C7B11"/>
    <w:rsid w:val="008D18D0"/>
    <w:rsid w:val="008D195D"/>
    <w:rsid w:val="008D47A8"/>
    <w:rsid w:val="008D534E"/>
    <w:rsid w:val="008D6275"/>
    <w:rsid w:val="008D740A"/>
    <w:rsid w:val="008E1AA4"/>
    <w:rsid w:val="008E23B5"/>
    <w:rsid w:val="008E30D2"/>
    <w:rsid w:val="008E40D1"/>
    <w:rsid w:val="008E5017"/>
    <w:rsid w:val="008E56FC"/>
    <w:rsid w:val="008F1573"/>
    <w:rsid w:val="008F5600"/>
    <w:rsid w:val="00912498"/>
    <w:rsid w:val="0091435F"/>
    <w:rsid w:val="009150F1"/>
    <w:rsid w:val="00915B6F"/>
    <w:rsid w:val="0092116C"/>
    <w:rsid w:val="0092252D"/>
    <w:rsid w:val="009244B7"/>
    <w:rsid w:val="009257B3"/>
    <w:rsid w:val="00927C7E"/>
    <w:rsid w:val="00930F80"/>
    <w:rsid w:val="009318E0"/>
    <w:rsid w:val="00933F44"/>
    <w:rsid w:val="0093401C"/>
    <w:rsid w:val="0093755F"/>
    <w:rsid w:val="009378A3"/>
    <w:rsid w:val="00943594"/>
    <w:rsid w:val="0094396C"/>
    <w:rsid w:val="00944E40"/>
    <w:rsid w:val="00945732"/>
    <w:rsid w:val="00945A60"/>
    <w:rsid w:val="00945EA5"/>
    <w:rsid w:val="0094686A"/>
    <w:rsid w:val="00947B38"/>
    <w:rsid w:val="009500B6"/>
    <w:rsid w:val="0095154B"/>
    <w:rsid w:val="009515D4"/>
    <w:rsid w:val="00954250"/>
    <w:rsid w:val="00956129"/>
    <w:rsid w:val="00957D00"/>
    <w:rsid w:val="00961B60"/>
    <w:rsid w:val="009624C9"/>
    <w:rsid w:val="00964845"/>
    <w:rsid w:val="00970C2D"/>
    <w:rsid w:val="00970C30"/>
    <w:rsid w:val="00973437"/>
    <w:rsid w:val="00977C19"/>
    <w:rsid w:val="00983050"/>
    <w:rsid w:val="00991BA8"/>
    <w:rsid w:val="00995E31"/>
    <w:rsid w:val="0099682D"/>
    <w:rsid w:val="009A0785"/>
    <w:rsid w:val="009A0A75"/>
    <w:rsid w:val="009A10B8"/>
    <w:rsid w:val="009A19F7"/>
    <w:rsid w:val="009A2140"/>
    <w:rsid w:val="009A512F"/>
    <w:rsid w:val="009A57B2"/>
    <w:rsid w:val="009A5F82"/>
    <w:rsid w:val="009B06D1"/>
    <w:rsid w:val="009B21B3"/>
    <w:rsid w:val="009B4615"/>
    <w:rsid w:val="009B7559"/>
    <w:rsid w:val="009C3A03"/>
    <w:rsid w:val="009C3D2C"/>
    <w:rsid w:val="009C49C1"/>
    <w:rsid w:val="009C64DB"/>
    <w:rsid w:val="009C6522"/>
    <w:rsid w:val="009C788A"/>
    <w:rsid w:val="009D04BC"/>
    <w:rsid w:val="009D1746"/>
    <w:rsid w:val="009D3D55"/>
    <w:rsid w:val="009D52D0"/>
    <w:rsid w:val="009D56F3"/>
    <w:rsid w:val="009D600C"/>
    <w:rsid w:val="009E1DAD"/>
    <w:rsid w:val="009E3EBD"/>
    <w:rsid w:val="009E4923"/>
    <w:rsid w:val="009E5D1A"/>
    <w:rsid w:val="009E7197"/>
    <w:rsid w:val="009E7BD2"/>
    <w:rsid w:val="00A04F38"/>
    <w:rsid w:val="00A054F6"/>
    <w:rsid w:val="00A07995"/>
    <w:rsid w:val="00A100B5"/>
    <w:rsid w:val="00A10F16"/>
    <w:rsid w:val="00A24FFA"/>
    <w:rsid w:val="00A277A0"/>
    <w:rsid w:val="00A34B2C"/>
    <w:rsid w:val="00A3517A"/>
    <w:rsid w:val="00A3573B"/>
    <w:rsid w:val="00A4233E"/>
    <w:rsid w:val="00A43214"/>
    <w:rsid w:val="00A449C3"/>
    <w:rsid w:val="00A457CA"/>
    <w:rsid w:val="00A46465"/>
    <w:rsid w:val="00A500AC"/>
    <w:rsid w:val="00A5294D"/>
    <w:rsid w:val="00A556EC"/>
    <w:rsid w:val="00A5581F"/>
    <w:rsid w:val="00A57C22"/>
    <w:rsid w:val="00A634A9"/>
    <w:rsid w:val="00A63729"/>
    <w:rsid w:val="00A65A42"/>
    <w:rsid w:val="00A71150"/>
    <w:rsid w:val="00A7173B"/>
    <w:rsid w:val="00A72427"/>
    <w:rsid w:val="00A74AF9"/>
    <w:rsid w:val="00A76134"/>
    <w:rsid w:val="00A76180"/>
    <w:rsid w:val="00A82F42"/>
    <w:rsid w:val="00A84E54"/>
    <w:rsid w:val="00A86FA1"/>
    <w:rsid w:val="00A87791"/>
    <w:rsid w:val="00A9253F"/>
    <w:rsid w:val="00A92C13"/>
    <w:rsid w:val="00A95243"/>
    <w:rsid w:val="00AA04F8"/>
    <w:rsid w:val="00AA5611"/>
    <w:rsid w:val="00AA6B63"/>
    <w:rsid w:val="00AA7BFC"/>
    <w:rsid w:val="00AB04D2"/>
    <w:rsid w:val="00AB24FC"/>
    <w:rsid w:val="00AB2B5E"/>
    <w:rsid w:val="00AB2BE8"/>
    <w:rsid w:val="00AC03B9"/>
    <w:rsid w:val="00AC0623"/>
    <w:rsid w:val="00AC1C39"/>
    <w:rsid w:val="00AC59AF"/>
    <w:rsid w:val="00AC5EA7"/>
    <w:rsid w:val="00AC67C2"/>
    <w:rsid w:val="00AC6C0A"/>
    <w:rsid w:val="00AD0A6C"/>
    <w:rsid w:val="00AD44DF"/>
    <w:rsid w:val="00AD4707"/>
    <w:rsid w:val="00AE03DA"/>
    <w:rsid w:val="00AE0CE7"/>
    <w:rsid w:val="00AE2568"/>
    <w:rsid w:val="00AF024F"/>
    <w:rsid w:val="00AF191B"/>
    <w:rsid w:val="00AF349A"/>
    <w:rsid w:val="00AF4AC7"/>
    <w:rsid w:val="00AF5BF2"/>
    <w:rsid w:val="00AF5E19"/>
    <w:rsid w:val="00AF6671"/>
    <w:rsid w:val="00B0545E"/>
    <w:rsid w:val="00B058BD"/>
    <w:rsid w:val="00B104DE"/>
    <w:rsid w:val="00B11B1D"/>
    <w:rsid w:val="00B11EFC"/>
    <w:rsid w:val="00B11F08"/>
    <w:rsid w:val="00B15A9D"/>
    <w:rsid w:val="00B21F8C"/>
    <w:rsid w:val="00B233FF"/>
    <w:rsid w:val="00B235BD"/>
    <w:rsid w:val="00B25F30"/>
    <w:rsid w:val="00B26B58"/>
    <w:rsid w:val="00B4610B"/>
    <w:rsid w:val="00B54FA5"/>
    <w:rsid w:val="00B55CC2"/>
    <w:rsid w:val="00B56DA0"/>
    <w:rsid w:val="00B60143"/>
    <w:rsid w:val="00B70D75"/>
    <w:rsid w:val="00B73E5B"/>
    <w:rsid w:val="00B74A77"/>
    <w:rsid w:val="00B75873"/>
    <w:rsid w:val="00B84977"/>
    <w:rsid w:val="00B87058"/>
    <w:rsid w:val="00B8756D"/>
    <w:rsid w:val="00B90334"/>
    <w:rsid w:val="00B91742"/>
    <w:rsid w:val="00B95435"/>
    <w:rsid w:val="00BA2865"/>
    <w:rsid w:val="00BB1536"/>
    <w:rsid w:val="00BB427D"/>
    <w:rsid w:val="00BC0109"/>
    <w:rsid w:val="00BC0DE1"/>
    <w:rsid w:val="00BC57BD"/>
    <w:rsid w:val="00BD183E"/>
    <w:rsid w:val="00BD45BA"/>
    <w:rsid w:val="00BD55F5"/>
    <w:rsid w:val="00BD61F2"/>
    <w:rsid w:val="00BD71E7"/>
    <w:rsid w:val="00BD7EC9"/>
    <w:rsid w:val="00BE0C6B"/>
    <w:rsid w:val="00BE0E8D"/>
    <w:rsid w:val="00BE0FD9"/>
    <w:rsid w:val="00BE2CD5"/>
    <w:rsid w:val="00BE4FBE"/>
    <w:rsid w:val="00BE5671"/>
    <w:rsid w:val="00BF017B"/>
    <w:rsid w:val="00BF0AE1"/>
    <w:rsid w:val="00BF32DA"/>
    <w:rsid w:val="00C00164"/>
    <w:rsid w:val="00C01274"/>
    <w:rsid w:val="00C01B1C"/>
    <w:rsid w:val="00C047A0"/>
    <w:rsid w:val="00C04DC7"/>
    <w:rsid w:val="00C06850"/>
    <w:rsid w:val="00C07EFF"/>
    <w:rsid w:val="00C10BDE"/>
    <w:rsid w:val="00C11B1A"/>
    <w:rsid w:val="00C13636"/>
    <w:rsid w:val="00C21D97"/>
    <w:rsid w:val="00C21E72"/>
    <w:rsid w:val="00C22720"/>
    <w:rsid w:val="00C26F98"/>
    <w:rsid w:val="00C33744"/>
    <w:rsid w:val="00C467D5"/>
    <w:rsid w:val="00C5250F"/>
    <w:rsid w:val="00C55288"/>
    <w:rsid w:val="00C605DF"/>
    <w:rsid w:val="00C61439"/>
    <w:rsid w:val="00C61F97"/>
    <w:rsid w:val="00C65F6B"/>
    <w:rsid w:val="00C70950"/>
    <w:rsid w:val="00C715DD"/>
    <w:rsid w:val="00C72BC1"/>
    <w:rsid w:val="00C72DCD"/>
    <w:rsid w:val="00C7466F"/>
    <w:rsid w:val="00C80B3F"/>
    <w:rsid w:val="00C83D2A"/>
    <w:rsid w:val="00C84572"/>
    <w:rsid w:val="00C85957"/>
    <w:rsid w:val="00C85C72"/>
    <w:rsid w:val="00C904FE"/>
    <w:rsid w:val="00C93078"/>
    <w:rsid w:val="00C95A29"/>
    <w:rsid w:val="00CA0813"/>
    <w:rsid w:val="00CA1ED4"/>
    <w:rsid w:val="00CA2785"/>
    <w:rsid w:val="00CA2E8A"/>
    <w:rsid w:val="00CA4271"/>
    <w:rsid w:val="00CA7791"/>
    <w:rsid w:val="00CA795B"/>
    <w:rsid w:val="00CB3C54"/>
    <w:rsid w:val="00CB436C"/>
    <w:rsid w:val="00CC0C11"/>
    <w:rsid w:val="00CC2E1F"/>
    <w:rsid w:val="00CC3451"/>
    <w:rsid w:val="00CC3E07"/>
    <w:rsid w:val="00CC54C9"/>
    <w:rsid w:val="00CD5CBD"/>
    <w:rsid w:val="00CD7148"/>
    <w:rsid w:val="00CD7B09"/>
    <w:rsid w:val="00CE13E9"/>
    <w:rsid w:val="00CE528C"/>
    <w:rsid w:val="00CE6A69"/>
    <w:rsid w:val="00CF4FED"/>
    <w:rsid w:val="00D01157"/>
    <w:rsid w:val="00D0381E"/>
    <w:rsid w:val="00D03B15"/>
    <w:rsid w:val="00D0742C"/>
    <w:rsid w:val="00D11129"/>
    <w:rsid w:val="00D14482"/>
    <w:rsid w:val="00D1553F"/>
    <w:rsid w:val="00D16673"/>
    <w:rsid w:val="00D166C8"/>
    <w:rsid w:val="00D20AAB"/>
    <w:rsid w:val="00D2127B"/>
    <w:rsid w:val="00D22A25"/>
    <w:rsid w:val="00D23DCC"/>
    <w:rsid w:val="00D30FA4"/>
    <w:rsid w:val="00D33F07"/>
    <w:rsid w:val="00D3551B"/>
    <w:rsid w:val="00D40C35"/>
    <w:rsid w:val="00D41596"/>
    <w:rsid w:val="00D42C37"/>
    <w:rsid w:val="00D42FD2"/>
    <w:rsid w:val="00D45347"/>
    <w:rsid w:val="00D468FC"/>
    <w:rsid w:val="00D47D2D"/>
    <w:rsid w:val="00D5257C"/>
    <w:rsid w:val="00D5405E"/>
    <w:rsid w:val="00D543BA"/>
    <w:rsid w:val="00D5473D"/>
    <w:rsid w:val="00D54CEF"/>
    <w:rsid w:val="00D576E1"/>
    <w:rsid w:val="00D75E17"/>
    <w:rsid w:val="00D81E74"/>
    <w:rsid w:val="00D863B3"/>
    <w:rsid w:val="00D9150A"/>
    <w:rsid w:val="00D9370D"/>
    <w:rsid w:val="00D938CF"/>
    <w:rsid w:val="00D94942"/>
    <w:rsid w:val="00D96AED"/>
    <w:rsid w:val="00D9790F"/>
    <w:rsid w:val="00DA05EA"/>
    <w:rsid w:val="00DA16AF"/>
    <w:rsid w:val="00DA2828"/>
    <w:rsid w:val="00DA299C"/>
    <w:rsid w:val="00DA58D5"/>
    <w:rsid w:val="00DA7BC4"/>
    <w:rsid w:val="00DB082B"/>
    <w:rsid w:val="00DB27EC"/>
    <w:rsid w:val="00DB4BD1"/>
    <w:rsid w:val="00DB4DE5"/>
    <w:rsid w:val="00DB4E19"/>
    <w:rsid w:val="00DC0635"/>
    <w:rsid w:val="00DC6722"/>
    <w:rsid w:val="00DC734B"/>
    <w:rsid w:val="00DC7FA1"/>
    <w:rsid w:val="00DD26EE"/>
    <w:rsid w:val="00DD34CD"/>
    <w:rsid w:val="00DD5DFA"/>
    <w:rsid w:val="00DD62FA"/>
    <w:rsid w:val="00DE1EF5"/>
    <w:rsid w:val="00DE230D"/>
    <w:rsid w:val="00DE4117"/>
    <w:rsid w:val="00DE4C50"/>
    <w:rsid w:val="00DE4F72"/>
    <w:rsid w:val="00DE6451"/>
    <w:rsid w:val="00DF0328"/>
    <w:rsid w:val="00DF08A6"/>
    <w:rsid w:val="00DF0A90"/>
    <w:rsid w:val="00DF5E92"/>
    <w:rsid w:val="00DF78B7"/>
    <w:rsid w:val="00E0209E"/>
    <w:rsid w:val="00E02304"/>
    <w:rsid w:val="00E05266"/>
    <w:rsid w:val="00E05C42"/>
    <w:rsid w:val="00E0735C"/>
    <w:rsid w:val="00E1263A"/>
    <w:rsid w:val="00E12BAB"/>
    <w:rsid w:val="00E13733"/>
    <w:rsid w:val="00E152F8"/>
    <w:rsid w:val="00E1709E"/>
    <w:rsid w:val="00E17226"/>
    <w:rsid w:val="00E1765A"/>
    <w:rsid w:val="00E20CDD"/>
    <w:rsid w:val="00E23293"/>
    <w:rsid w:val="00E248EC"/>
    <w:rsid w:val="00E25256"/>
    <w:rsid w:val="00E2561A"/>
    <w:rsid w:val="00E260DD"/>
    <w:rsid w:val="00E27808"/>
    <w:rsid w:val="00E31A2F"/>
    <w:rsid w:val="00E32E21"/>
    <w:rsid w:val="00E3447A"/>
    <w:rsid w:val="00E36325"/>
    <w:rsid w:val="00E36E0E"/>
    <w:rsid w:val="00E41863"/>
    <w:rsid w:val="00E42552"/>
    <w:rsid w:val="00E42606"/>
    <w:rsid w:val="00E433D6"/>
    <w:rsid w:val="00E43CCF"/>
    <w:rsid w:val="00E520B6"/>
    <w:rsid w:val="00E53022"/>
    <w:rsid w:val="00E55BBE"/>
    <w:rsid w:val="00E56ACF"/>
    <w:rsid w:val="00E60BA4"/>
    <w:rsid w:val="00E6153C"/>
    <w:rsid w:val="00E65441"/>
    <w:rsid w:val="00E66EA5"/>
    <w:rsid w:val="00E6724B"/>
    <w:rsid w:val="00E67A41"/>
    <w:rsid w:val="00E776FF"/>
    <w:rsid w:val="00E83988"/>
    <w:rsid w:val="00E84B28"/>
    <w:rsid w:val="00E85453"/>
    <w:rsid w:val="00E91015"/>
    <w:rsid w:val="00E91262"/>
    <w:rsid w:val="00E91AD8"/>
    <w:rsid w:val="00E93267"/>
    <w:rsid w:val="00EA0B5E"/>
    <w:rsid w:val="00EA1188"/>
    <w:rsid w:val="00EA49CD"/>
    <w:rsid w:val="00EA52C7"/>
    <w:rsid w:val="00EA6134"/>
    <w:rsid w:val="00EB0D2D"/>
    <w:rsid w:val="00EB0D85"/>
    <w:rsid w:val="00EB2D91"/>
    <w:rsid w:val="00EB45C1"/>
    <w:rsid w:val="00EB4B18"/>
    <w:rsid w:val="00EC2048"/>
    <w:rsid w:val="00EC4970"/>
    <w:rsid w:val="00EC53FF"/>
    <w:rsid w:val="00EC583E"/>
    <w:rsid w:val="00EC6FB8"/>
    <w:rsid w:val="00ED08BC"/>
    <w:rsid w:val="00ED1DAC"/>
    <w:rsid w:val="00ED2F52"/>
    <w:rsid w:val="00ED3F12"/>
    <w:rsid w:val="00ED5FB4"/>
    <w:rsid w:val="00ED72DF"/>
    <w:rsid w:val="00EE040D"/>
    <w:rsid w:val="00EE2CAF"/>
    <w:rsid w:val="00EF0B84"/>
    <w:rsid w:val="00EF1320"/>
    <w:rsid w:val="00EF1B9D"/>
    <w:rsid w:val="00F0052D"/>
    <w:rsid w:val="00F0274A"/>
    <w:rsid w:val="00F0293B"/>
    <w:rsid w:val="00F051BC"/>
    <w:rsid w:val="00F05712"/>
    <w:rsid w:val="00F167DD"/>
    <w:rsid w:val="00F17129"/>
    <w:rsid w:val="00F20B8E"/>
    <w:rsid w:val="00F216F1"/>
    <w:rsid w:val="00F22355"/>
    <w:rsid w:val="00F23EDC"/>
    <w:rsid w:val="00F25D50"/>
    <w:rsid w:val="00F26090"/>
    <w:rsid w:val="00F27C16"/>
    <w:rsid w:val="00F27C94"/>
    <w:rsid w:val="00F27F49"/>
    <w:rsid w:val="00F325DC"/>
    <w:rsid w:val="00F33C1E"/>
    <w:rsid w:val="00F37090"/>
    <w:rsid w:val="00F41E33"/>
    <w:rsid w:val="00F432CD"/>
    <w:rsid w:val="00F4377E"/>
    <w:rsid w:val="00F47423"/>
    <w:rsid w:val="00F50D9F"/>
    <w:rsid w:val="00F5170C"/>
    <w:rsid w:val="00F63E68"/>
    <w:rsid w:val="00F707E2"/>
    <w:rsid w:val="00F71BA8"/>
    <w:rsid w:val="00F73527"/>
    <w:rsid w:val="00F7561E"/>
    <w:rsid w:val="00F75DAF"/>
    <w:rsid w:val="00F81326"/>
    <w:rsid w:val="00F81BD6"/>
    <w:rsid w:val="00F825A4"/>
    <w:rsid w:val="00F937D8"/>
    <w:rsid w:val="00F942F0"/>
    <w:rsid w:val="00F95287"/>
    <w:rsid w:val="00F97AE2"/>
    <w:rsid w:val="00FA2A04"/>
    <w:rsid w:val="00FA7FA9"/>
    <w:rsid w:val="00FB0193"/>
    <w:rsid w:val="00FB1217"/>
    <w:rsid w:val="00FB1455"/>
    <w:rsid w:val="00FB57F1"/>
    <w:rsid w:val="00FC2417"/>
    <w:rsid w:val="00FC3247"/>
    <w:rsid w:val="00FC402A"/>
    <w:rsid w:val="00FC4B93"/>
    <w:rsid w:val="00FC4D0F"/>
    <w:rsid w:val="00FC524B"/>
    <w:rsid w:val="00FC5F4C"/>
    <w:rsid w:val="00FC68E9"/>
    <w:rsid w:val="00FD2E21"/>
    <w:rsid w:val="00FD3429"/>
    <w:rsid w:val="00FD5482"/>
    <w:rsid w:val="00FE00F2"/>
    <w:rsid w:val="00FE2552"/>
    <w:rsid w:val="00FE5C79"/>
    <w:rsid w:val="00FE66A6"/>
    <w:rsid w:val="00FF16CE"/>
    <w:rsid w:val="00FF1CCA"/>
    <w:rsid w:val="00FF4386"/>
    <w:rsid w:val="00FF59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FFFC87"/>
  <w15:chartTrackingRefBased/>
  <w15:docId w15:val="{9D07D9BB-2D71-45FB-A822-5F969A11A0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iPriority="0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FC2417"/>
    <w:pPr>
      <w:tabs>
        <w:tab w:val="left" w:pos="2160"/>
        <w:tab w:val="left" w:pos="2880"/>
        <w:tab w:val="left" w:pos="4500"/>
      </w:tabs>
    </w:pPr>
    <w:rPr>
      <w:rFonts w:ascii="Arial" w:eastAsia="Times New Roman" w:hAnsi="Arial"/>
      <w:lang w:eastAsia="cs-CZ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23547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186827"/>
    <w:p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aliases w:val="bt,body text,contents,(10)"/>
    <w:basedOn w:val="Normlny"/>
    <w:link w:val="ZkladntextChar"/>
    <w:rsid w:val="00FC2417"/>
    <w:pPr>
      <w:tabs>
        <w:tab w:val="clear" w:pos="2160"/>
        <w:tab w:val="clear" w:pos="2880"/>
        <w:tab w:val="clear" w:pos="4500"/>
      </w:tabs>
      <w:jc w:val="both"/>
    </w:pPr>
    <w:rPr>
      <w:noProof/>
      <w:szCs w:val="24"/>
      <w:lang w:val="x-none" w:eastAsia="sk-SK"/>
    </w:rPr>
  </w:style>
  <w:style w:type="character" w:customStyle="1" w:styleId="ZkladntextChar">
    <w:name w:val="Základný text Char"/>
    <w:aliases w:val="bt Char,body text Char,contents Char,(10) Char"/>
    <w:link w:val="Zkladntext"/>
    <w:rsid w:val="00FC2417"/>
    <w:rPr>
      <w:rFonts w:ascii="Arial" w:eastAsia="Times New Roman" w:hAnsi="Arial" w:cs="Times New Roman"/>
      <w:noProof/>
      <w:sz w:val="20"/>
      <w:szCs w:val="24"/>
      <w:lang w:eastAsia="sk-SK"/>
    </w:rPr>
  </w:style>
  <w:style w:type="paragraph" w:styleId="Odsekzoznamu">
    <w:name w:val="List Paragraph"/>
    <w:aliases w:val="Bullet Number,lp1,lp11,List Paragraph11,Bullet 1,Use Case List Paragraph,Medium List 2 - Accent 41"/>
    <w:basedOn w:val="Normlny"/>
    <w:link w:val="OdsekzoznamuChar"/>
    <w:uiPriority w:val="34"/>
    <w:qFormat/>
    <w:rsid w:val="00FC2417"/>
    <w:pPr>
      <w:ind w:left="708"/>
    </w:pPr>
    <w:rPr>
      <w:lang w:val="x-none"/>
    </w:rPr>
  </w:style>
  <w:style w:type="paragraph" w:customStyle="1" w:styleId="Odsekzoznamu1">
    <w:name w:val="Odsek zoznamu1"/>
    <w:basedOn w:val="Normlny"/>
    <w:uiPriority w:val="34"/>
    <w:qFormat/>
    <w:rsid w:val="00FC2417"/>
    <w:pPr>
      <w:ind w:left="708"/>
    </w:pPr>
  </w:style>
  <w:style w:type="paragraph" w:customStyle="1" w:styleId="Bezriadkovania1">
    <w:name w:val="Bez riadkovania1"/>
    <w:uiPriority w:val="99"/>
    <w:rsid w:val="00FC2417"/>
    <w:rPr>
      <w:rFonts w:ascii="Arial" w:eastAsia="Times New Roman" w:hAnsi="Arial" w:cs="Arial"/>
      <w:sz w:val="22"/>
      <w:szCs w:val="22"/>
    </w:rPr>
  </w:style>
  <w:style w:type="character" w:customStyle="1" w:styleId="OdsekzoznamuChar">
    <w:name w:val="Odsek zoznamu Char"/>
    <w:aliases w:val="Bullet Number Char,lp1 Char,lp11 Char,List Paragraph11 Char,Bullet 1 Char,Use Case List Paragraph Char,Medium List 2 - Accent 41 Char"/>
    <w:link w:val="Odsekzoznamu"/>
    <w:uiPriority w:val="34"/>
    <w:qFormat/>
    <w:locked/>
    <w:rsid w:val="00FC2417"/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CTL">
    <w:name w:val="CTL"/>
    <w:basedOn w:val="Normlny"/>
    <w:rsid w:val="00FC2417"/>
    <w:pPr>
      <w:widowControl w:val="0"/>
      <w:numPr>
        <w:numId w:val="1"/>
      </w:numPr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after="120"/>
      <w:jc w:val="both"/>
    </w:pPr>
    <w:rPr>
      <w:rFonts w:ascii="Times New Roman" w:hAnsi="Times New Roman"/>
      <w:sz w:val="24"/>
      <w:lang w:eastAsia="en-US"/>
    </w:rPr>
  </w:style>
  <w:style w:type="paragraph" w:customStyle="1" w:styleId="CTLhead">
    <w:name w:val="CTL_head"/>
    <w:basedOn w:val="Normlny"/>
    <w:rsid w:val="00FC2417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jc w:val="center"/>
    </w:pPr>
    <w:rPr>
      <w:rFonts w:ascii="Times New Roman" w:hAnsi="Times New Roman"/>
      <w:b/>
      <w:bCs/>
      <w:sz w:val="28"/>
      <w:lang w:eastAsia="en-US"/>
    </w:rPr>
  </w:style>
  <w:style w:type="paragraph" w:customStyle="1" w:styleId="ListParagraph2">
    <w:name w:val="List Paragraph2"/>
    <w:basedOn w:val="Normlny"/>
    <w:qFormat/>
    <w:rsid w:val="00FC2417"/>
    <w:pPr>
      <w:tabs>
        <w:tab w:val="clear" w:pos="2160"/>
        <w:tab w:val="clear" w:pos="2880"/>
        <w:tab w:val="clear" w:pos="4500"/>
      </w:tabs>
      <w:ind w:left="708"/>
    </w:pPr>
    <w:rPr>
      <w:rFonts w:ascii="Times New Roman" w:hAnsi="Times New Roman"/>
      <w:sz w:val="24"/>
      <w:szCs w:val="24"/>
      <w:lang w:eastAsia="sk-SK"/>
    </w:rPr>
  </w:style>
  <w:style w:type="character" w:styleId="Hypertextovprepojenie">
    <w:name w:val="Hyperlink"/>
    <w:uiPriority w:val="99"/>
    <w:unhideWhenUsed/>
    <w:rsid w:val="004719DF"/>
    <w:rPr>
      <w:color w:val="0000FF"/>
      <w:u w:val="single"/>
    </w:rPr>
  </w:style>
  <w:style w:type="character" w:styleId="Odkaznakomentr">
    <w:name w:val="annotation reference"/>
    <w:uiPriority w:val="99"/>
    <w:semiHidden/>
    <w:unhideWhenUsed/>
    <w:rsid w:val="00485F33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485F33"/>
    <w:rPr>
      <w:lang w:val="x-none"/>
    </w:rPr>
  </w:style>
  <w:style w:type="character" w:customStyle="1" w:styleId="TextkomentraChar">
    <w:name w:val="Text komentára Char"/>
    <w:link w:val="Textkomentra"/>
    <w:uiPriority w:val="99"/>
    <w:rsid w:val="00485F33"/>
    <w:rPr>
      <w:rFonts w:ascii="Arial" w:eastAsia="Times New Roman" w:hAnsi="Arial" w:cs="Times New Roman"/>
      <w:sz w:val="20"/>
      <w:szCs w:val="20"/>
      <w:lang w:eastAsia="cs-CZ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85F33"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rsid w:val="00485F33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Revzia">
    <w:name w:val="Revision"/>
    <w:hidden/>
    <w:uiPriority w:val="99"/>
    <w:semiHidden/>
    <w:rsid w:val="00485F33"/>
    <w:rPr>
      <w:rFonts w:ascii="Arial" w:eastAsia="Times New Roman" w:hAnsi="Arial"/>
      <w:lang w:eastAsia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85F33"/>
    <w:rPr>
      <w:rFonts w:ascii="Tahoma" w:hAnsi="Tahoma"/>
      <w:sz w:val="16"/>
      <w:szCs w:val="16"/>
      <w:lang w:val="x-none"/>
    </w:rPr>
  </w:style>
  <w:style w:type="character" w:customStyle="1" w:styleId="TextbublinyChar">
    <w:name w:val="Text bubliny Char"/>
    <w:link w:val="Textbubliny"/>
    <w:uiPriority w:val="99"/>
    <w:semiHidden/>
    <w:rsid w:val="00485F33"/>
    <w:rPr>
      <w:rFonts w:ascii="Tahoma" w:eastAsia="Times New Roman" w:hAnsi="Tahoma" w:cs="Tahoma"/>
      <w:sz w:val="16"/>
      <w:szCs w:val="16"/>
      <w:lang w:eastAsia="cs-CZ"/>
    </w:rPr>
  </w:style>
  <w:style w:type="paragraph" w:styleId="slovanzoznam4">
    <w:name w:val="List Number 4"/>
    <w:basedOn w:val="Normlny"/>
    <w:rsid w:val="00287E51"/>
    <w:pPr>
      <w:widowControl w:val="0"/>
      <w:numPr>
        <w:numId w:val="2"/>
      </w:numPr>
      <w:tabs>
        <w:tab w:val="clear" w:pos="1492"/>
        <w:tab w:val="clear" w:pos="2160"/>
        <w:tab w:val="clear" w:pos="2880"/>
        <w:tab w:val="clear" w:pos="4500"/>
        <w:tab w:val="num" w:pos="1209"/>
      </w:tabs>
      <w:autoSpaceDE w:val="0"/>
      <w:autoSpaceDN w:val="0"/>
      <w:adjustRightInd w:val="0"/>
      <w:ind w:left="1209"/>
    </w:pPr>
    <w:rPr>
      <w:rFonts w:cs="Arial"/>
      <w:lang w:val="en-US" w:eastAsia="en-US"/>
    </w:rPr>
  </w:style>
  <w:style w:type="paragraph" w:customStyle="1" w:styleId="Default">
    <w:name w:val="Default"/>
    <w:rsid w:val="008E1AA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table" w:styleId="Mriekatabuky">
    <w:name w:val="Table Grid"/>
    <w:basedOn w:val="Normlnatabuka"/>
    <w:uiPriority w:val="59"/>
    <w:rsid w:val="001B01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6E6235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lang w:val="x-none"/>
    </w:rPr>
  </w:style>
  <w:style w:type="character" w:customStyle="1" w:styleId="HlavikaChar">
    <w:name w:val="Hlavička Char"/>
    <w:link w:val="Hlavika"/>
    <w:uiPriority w:val="99"/>
    <w:rsid w:val="006E6235"/>
    <w:rPr>
      <w:rFonts w:ascii="Arial" w:eastAsia="Times New Roman" w:hAnsi="Arial"/>
      <w:lang w:eastAsia="cs-CZ"/>
    </w:rPr>
  </w:style>
  <w:style w:type="paragraph" w:styleId="Pta">
    <w:name w:val="footer"/>
    <w:basedOn w:val="Normlny"/>
    <w:link w:val="PtaChar"/>
    <w:uiPriority w:val="99"/>
    <w:unhideWhenUsed/>
    <w:rsid w:val="006E6235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lang w:val="x-none"/>
    </w:rPr>
  </w:style>
  <w:style w:type="character" w:customStyle="1" w:styleId="PtaChar">
    <w:name w:val="Päta Char"/>
    <w:link w:val="Pta"/>
    <w:uiPriority w:val="99"/>
    <w:rsid w:val="006E6235"/>
    <w:rPr>
      <w:rFonts w:ascii="Arial" w:eastAsia="Times New Roman" w:hAnsi="Arial"/>
      <w:lang w:eastAsia="cs-CZ"/>
    </w:rPr>
  </w:style>
  <w:style w:type="paragraph" w:styleId="Bezriadkovania">
    <w:name w:val="No Spacing"/>
    <w:qFormat/>
    <w:rsid w:val="008D534E"/>
    <w:pPr>
      <w:tabs>
        <w:tab w:val="left" w:pos="2160"/>
        <w:tab w:val="left" w:pos="2880"/>
        <w:tab w:val="left" w:pos="4500"/>
      </w:tabs>
    </w:pPr>
    <w:rPr>
      <w:rFonts w:ascii="Arial" w:eastAsia="Times New Roman" w:hAnsi="Arial"/>
      <w:lang w:eastAsia="cs-CZ"/>
    </w:rPr>
  </w:style>
  <w:style w:type="paragraph" w:customStyle="1" w:styleId="A3">
    <w:name w:val="A3"/>
    <w:basedOn w:val="Normlny"/>
    <w:rsid w:val="00ED5FB4"/>
    <w:pPr>
      <w:keepNext/>
      <w:widowControl w:val="0"/>
      <w:numPr>
        <w:numId w:val="3"/>
      </w:numPr>
      <w:tabs>
        <w:tab w:val="clear" w:pos="4500"/>
        <w:tab w:val="left" w:pos="14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  <w:overflowPunct w:val="0"/>
      <w:spacing w:after="240"/>
      <w:jc w:val="both"/>
    </w:pPr>
    <w:rPr>
      <w:rFonts w:eastAsia="Arial"/>
      <w:bCs/>
      <w:color w:val="000000"/>
      <w:lang w:eastAsia="zh-CN"/>
    </w:rPr>
  </w:style>
  <w:style w:type="paragraph" w:customStyle="1" w:styleId="TableParagraph">
    <w:name w:val="Table Paragraph"/>
    <w:basedOn w:val="Normlny"/>
    <w:uiPriority w:val="1"/>
    <w:qFormat/>
    <w:rsid w:val="00A95243"/>
    <w:pPr>
      <w:widowControl w:val="0"/>
      <w:tabs>
        <w:tab w:val="clear" w:pos="2160"/>
        <w:tab w:val="clear" w:pos="2880"/>
        <w:tab w:val="clear" w:pos="4500"/>
      </w:tabs>
    </w:pPr>
    <w:rPr>
      <w:rFonts w:ascii="Calibri" w:eastAsia="Calibri" w:hAnsi="Calibri"/>
      <w:sz w:val="22"/>
      <w:szCs w:val="22"/>
      <w:lang w:val="en-US" w:eastAsia="en-US"/>
    </w:rPr>
  </w:style>
  <w:style w:type="paragraph" w:styleId="Obyajntext">
    <w:name w:val="Plain Text"/>
    <w:basedOn w:val="Normlny"/>
    <w:link w:val="ObyajntextChar"/>
    <w:uiPriority w:val="99"/>
    <w:unhideWhenUsed/>
    <w:rsid w:val="009150F1"/>
    <w:pPr>
      <w:tabs>
        <w:tab w:val="clear" w:pos="2160"/>
        <w:tab w:val="clear" w:pos="2880"/>
        <w:tab w:val="clear" w:pos="4500"/>
      </w:tabs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ObyajntextChar">
    <w:name w:val="Obyčajný text Char"/>
    <w:link w:val="Obyajntext"/>
    <w:uiPriority w:val="99"/>
    <w:rsid w:val="009150F1"/>
    <w:rPr>
      <w:sz w:val="22"/>
      <w:szCs w:val="22"/>
      <w:lang w:eastAsia="en-US"/>
    </w:rPr>
  </w:style>
  <w:style w:type="character" w:customStyle="1" w:styleId="apple-converted-space">
    <w:name w:val="apple-converted-space"/>
    <w:rsid w:val="00F27F49"/>
  </w:style>
  <w:style w:type="paragraph" w:styleId="Zarkazkladnhotextu2">
    <w:name w:val="Body Text Indent 2"/>
    <w:basedOn w:val="Normlny"/>
    <w:link w:val="Zarkazkladnhotextu2Char"/>
    <w:uiPriority w:val="99"/>
    <w:unhideWhenUsed/>
    <w:rsid w:val="007D5908"/>
    <w:pPr>
      <w:tabs>
        <w:tab w:val="clear" w:pos="2160"/>
        <w:tab w:val="clear" w:pos="2880"/>
        <w:tab w:val="clear" w:pos="4500"/>
      </w:tabs>
      <w:spacing w:after="120" w:line="480" w:lineRule="auto"/>
      <w:ind w:left="283"/>
    </w:pPr>
    <w:rPr>
      <w:rFonts w:ascii="Times New Roman" w:eastAsia="Calibri" w:hAnsi="Times New Roman"/>
      <w:szCs w:val="22"/>
      <w:lang w:eastAsia="en-US" w:bidi="en-US"/>
    </w:rPr>
  </w:style>
  <w:style w:type="character" w:customStyle="1" w:styleId="Zarkazkladnhotextu2Char">
    <w:name w:val="Zarážka základného textu 2 Char"/>
    <w:link w:val="Zarkazkladnhotextu2"/>
    <w:uiPriority w:val="99"/>
    <w:rsid w:val="007D5908"/>
    <w:rPr>
      <w:rFonts w:ascii="Times New Roman" w:hAnsi="Times New Roman"/>
      <w:szCs w:val="22"/>
      <w:lang w:val="sk-SK" w:eastAsia="en-US" w:bidi="en-US"/>
    </w:rPr>
  </w:style>
  <w:style w:type="paragraph" w:customStyle="1" w:styleId="tl1">
    <w:name w:val="Štýl1"/>
    <w:basedOn w:val="Normlny"/>
    <w:next w:val="Nadpis7"/>
    <w:uiPriority w:val="99"/>
    <w:rsid w:val="00186827"/>
    <w:pPr>
      <w:tabs>
        <w:tab w:val="clear" w:pos="2160"/>
        <w:tab w:val="clear" w:pos="2880"/>
        <w:tab w:val="clear" w:pos="4500"/>
      </w:tabs>
    </w:pPr>
    <w:rPr>
      <w:rFonts w:ascii="Times New Roman" w:hAnsi="Times New Roman"/>
      <w:sz w:val="28"/>
      <w:szCs w:val="28"/>
      <w:lang w:eastAsia="sk-SK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186827"/>
    <w:rPr>
      <w:rFonts w:asciiTheme="minorHAnsi" w:eastAsiaTheme="minorEastAsia" w:hAnsiTheme="minorHAnsi" w:cstheme="minorBidi"/>
      <w:sz w:val="24"/>
      <w:szCs w:val="24"/>
      <w:lang w:eastAsia="cs-CZ"/>
    </w:rPr>
  </w:style>
  <w:style w:type="character" w:customStyle="1" w:styleId="Zkladntext0">
    <w:name w:val="Základný text_"/>
    <w:link w:val="Zkladntext2"/>
    <w:rsid w:val="00947B38"/>
    <w:rPr>
      <w:shd w:val="clear" w:color="auto" w:fill="FFFFFF"/>
    </w:rPr>
  </w:style>
  <w:style w:type="paragraph" w:customStyle="1" w:styleId="Zkladntext2">
    <w:name w:val="Základný text2"/>
    <w:basedOn w:val="Normlny"/>
    <w:link w:val="Zkladntext0"/>
    <w:rsid w:val="00947B38"/>
    <w:pPr>
      <w:widowControl w:val="0"/>
      <w:shd w:val="clear" w:color="auto" w:fill="FFFFFF"/>
      <w:tabs>
        <w:tab w:val="clear" w:pos="2160"/>
        <w:tab w:val="clear" w:pos="2880"/>
        <w:tab w:val="clear" w:pos="4500"/>
      </w:tabs>
      <w:spacing w:before="240" w:after="240" w:line="278" w:lineRule="exact"/>
      <w:ind w:hanging="840"/>
      <w:jc w:val="center"/>
    </w:pPr>
    <w:rPr>
      <w:rFonts w:ascii="Calibri" w:eastAsia="Calibri" w:hAnsi="Calibri"/>
      <w:lang w:eastAsia="sk-SK"/>
    </w:rPr>
  </w:style>
  <w:style w:type="character" w:customStyle="1" w:styleId="Nevyrieenzmienka1">
    <w:name w:val="Nevyriešená zmienka1"/>
    <w:basedOn w:val="Predvolenpsmoodseku"/>
    <w:uiPriority w:val="99"/>
    <w:semiHidden/>
    <w:unhideWhenUsed/>
    <w:rsid w:val="003E3CBF"/>
    <w:rPr>
      <w:color w:val="605E5C"/>
      <w:shd w:val="clear" w:color="auto" w:fill="E1DFDD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23547C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05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7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3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85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5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0239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548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447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16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98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03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2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09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07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98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26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4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8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90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65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0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6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58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76193B-A5C5-483D-99C0-C8F553F771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7</Pages>
  <Words>1468</Words>
  <Characters>8370</Characters>
  <Application>Microsoft Office Word</Application>
  <DocSecurity>0</DocSecurity>
  <Lines>69</Lines>
  <Paragraphs>19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MVSR</Company>
  <LinksUpToDate>false</LinksUpToDate>
  <CharactersWithSpaces>9819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Galabová</dc:creator>
  <cp:keywords/>
  <cp:lastModifiedBy>Martina Hlavová</cp:lastModifiedBy>
  <cp:revision>3</cp:revision>
  <cp:lastPrinted>2025-07-11T08:32:00Z</cp:lastPrinted>
  <dcterms:created xsi:type="dcterms:W3CDTF">2025-09-10T11:56:00Z</dcterms:created>
  <dcterms:modified xsi:type="dcterms:W3CDTF">2025-09-10T12:02:00Z</dcterms:modified>
</cp:coreProperties>
</file>